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ind w:firstLine="0"/>
              <w:jc w:val="left"/>
            </w:pPr>
          </w:p>
        </w:tc>
      </w:tr>
      <w:tr w:rsidR="00DE0C7E" w:rsidTr="0059632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DE0C7E" w:rsidP="0059632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C7E" w:rsidRDefault="003A7D51" w:rsidP="0059632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A7D51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0</w:t>
            </w:r>
            <w:r w:rsidRPr="003A7D51">
              <w:rPr>
                <w:b/>
                <w:sz w:val="26"/>
                <w:szCs w:val="26"/>
              </w:rPr>
              <w:t>3515</w:t>
            </w:r>
          </w:p>
        </w:tc>
      </w:tr>
    </w:tbl>
    <w:p w:rsidR="0026453A" w:rsidRPr="00083D7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</w:p>
    <w:p w:rsidR="0026453A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6453A" w:rsidRPr="00EB40C8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6453A" w:rsidRPr="00EB40C8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1F5706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6453A" w:rsidRDefault="0026453A" w:rsidP="0026453A"/>
    <w:p w:rsidR="0026453A" w:rsidRDefault="0026453A" w:rsidP="0026453A"/>
    <w:p w:rsidR="005C1050" w:rsidRPr="0026453A" w:rsidRDefault="005C1050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AE1C99" w:rsidRPr="000511B1" w:rsidRDefault="00AE1C99" w:rsidP="00AE1C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 w:rsidR="003A7D51" w:rsidRPr="003A7D51">
        <w:rPr>
          <w:b/>
          <w:sz w:val="26"/>
          <w:szCs w:val="26"/>
        </w:rPr>
        <w:t>бетон</w:t>
      </w:r>
      <w:r w:rsidR="003A7D51">
        <w:rPr>
          <w:b/>
          <w:sz w:val="26"/>
          <w:szCs w:val="26"/>
        </w:rPr>
        <w:t>а</w:t>
      </w:r>
      <w:r w:rsidR="003A7D51" w:rsidRPr="003A7D51">
        <w:rPr>
          <w:b/>
          <w:sz w:val="26"/>
          <w:szCs w:val="26"/>
        </w:rPr>
        <w:t xml:space="preserve"> М-200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</w:rPr>
        <w:t>401</w:t>
      </w:r>
      <w:r>
        <w:rPr>
          <w:b/>
          <w:sz w:val="26"/>
          <w:szCs w:val="26"/>
          <w:lang w:val="en-US"/>
        </w:rPr>
        <w:t>L</w:t>
      </w:r>
      <w:r>
        <w:rPr>
          <w:b/>
          <w:sz w:val="26"/>
          <w:szCs w:val="26"/>
        </w:rPr>
        <w:t>.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440597" w:rsidRPr="00101DD6" w:rsidRDefault="00440597" w:rsidP="00440597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343C3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343C3C" w:rsidRDefault="00641E44" w:rsidP="008940A2">
      <w:pPr>
        <w:pStyle w:val="ad"/>
        <w:numPr>
          <w:ilvl w:val="1"/>
          <w:numId w:val="3"/>
        </w:numPr>
        <w:tabs>
          <w:tab w:val="left" w:pos="567"/>
        </w:tabs>
        <w:ind w:left="0" w:firstLine="1069"/>
        <w:rPr>
          <w:sz w:val="24"/>
          <w:szCs w:val="24"/>
        </w:rPr>
      </w:pPr>
      <w:r w:rsidRPr="00343C3C">
        <w:rPr>
          <w:sz w:val="24"/>
          <w:szCs w:val="24"/>
        </w:rPr>
        <w:t xml:space="preserve">Технические </w:t>
      </w:r>
      <w:r w:rsidR="007C145F" w:rsidRPr="00343C3C">
        <w:rPr>
          <w:sz w:val="24"/>
          <w:szCs w:val="24"/>
        </w:rPr>
        <w:t>треб</w:t>
      </w:r>
      <w:r w:rsidR="00FC4AEB" w:rsidRPr="00343C3C">
        <w:rPr>
          <w:sz w:val="24"/>
          <w:szCs w:val="24"/>
        </w:rPr>
        <w:t xml:space="preserve">ования и характеристики </w:t>
      </w:r>
      <w:r w:rsidR="00343C3C" w:rsidRPr="00343C3C">
        <w:rPr>
          <w:sz w:val="26"/>
          <w:szCs w:val="26"/>
        </w:rPr>
        <w:t xml:space="preserve">бетона М-200 </w:t>
      </w:r>
      <w:r w:rsidR="004F4E9E" w:rsidRPr="00343C3C">
        <w:rPr>
          <w:sz w:val="24"/>
          <w:szCs w:val="24"/>
        </w:rPr>
        <w:t>должны соответствовать параметрам и быть не ниже</w:t>
      </w:r>
      <w:r w:rsidR="006D6EB9" w:rsidRPr="00343C3C">
        <w:rPr>
          <w:sz w:val="24"/>
          <w:szCs w:val="24"/>
        </w:rPr>
        <w:t xml:space="preserve"> </w:t>
      </w:r>
      <w:r w:rsidR="004F4E9E" w:rsidRPr="00343C3C">
        <w:rPr>
          <w:sz w:val="24"/>
          <w:szCs w:val="24"/>
        </w:rPr>
        <w:t>з</w:t>
      </w:r>
      <w:r w:rsidR="00163418" w:rsidRPr="00343C3C">
        <w:rPr>
          <w:sz w:val="24"/>
          <w:szCs w:val="24"/>
        </w:rPr>
        <w:t>начений</w:t>
      </w:r>
      <w:r w:rsidR="00B16083" w:rsidRPr="00343C3C">
        <w:rPr>
          <w:sz w:val="24"/>
          <w:szCs w:val="24"/>
        </w:rPr>
        <w:t>,</w:t>
      </w:r>
      <w:r w:rsidR="006D6EB9" w:rsidRPr="00343C3C">
        <w:rPr>
          <w:sz w:val="24"/>
          <w:szCs w:val="24"/>
        </w:rPr>
        <w:t xml:space="preserve"> </w:t>
      </w:r>
      <w:r w:rsidR="00163418" w:rsidRPr="00343C3C">
        <w:rPr>
          <w:sz w:val="24"/>
          <w:szCs w:val="24"/>
        </w:rPr>
        <w:t xml:space="preserve">приведенных в </w:t>
      </w:r>
      <w:r w:rsidR="007C145F" w:rsidRPr="00343C3C">
        <w:rPr>
          <w:sz w:val="24"/>
          <w:szCs w:val="24"/>
        </w:rPr>
        <w:t>таблице:</w:t>
      </w:r>
    </w:p>
    <w:p w:rsidR="005C1050" w:rsidRPr="00343C3C" w:rsidRDefault="005C1050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"/>
        <w:gridCol w:w="2209"/>
        <w:gridCol w:w="6691"/>
      </w:tblGrid>
      <w:tr w:rsidR="008940A2" w:rsidRPr="00A521C1" w:rsidTr="00266BBD">
        <w:tc>
          <w:tcPr>
            <w:tcW w:w="592" w:type="dxa"/>
            <w:shd w:val="clear" w:color="auto" w:fill="auto"/>
          </w:tcPr>
          <w:p w:rsidR="008940A2" w:rsidRPr="00266BBD" w:rsidRDefault="00266BBD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 w:rsidR="008940A2" w:rsidRPr="00266BBD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8940A2" w:rsidRPr="00266BBD">
              <w:rPr>
                <w:sz w:val="26"/>
                <w:szCs w:val="26"/>
              </w:rPr>
              <w:t>п</w:t>
            </w:r>
            <w:proofErr w:type="spellEnd"/>
            <w:proofErr w:type="gramEnd"/>
            <w:r w:rsidR="008940A2" w:rsidRPr="00266BBD">
              <w:rPr>
                <w:sz w:val="26"/>
                <w:szCs w:val="26"/>
              </w:rPr>
              <w:t>/</w:t>
            </w:r>
            <w:proofErr w:type="spellStart"/>
            <w:r w:rsidR="008940A2" w:rsidRPr="00266BB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09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91" w:type="dxa"/>
            <w:shd w:val="clear" w:color="auto" w:fill="auto"/>
          </w:tcPr>
          <w:p w:rsidR="008940A2" w:rsidRPr="00266BBD" w:rsidRDefault="008940A2" w:rsidP="000F6732">
            <w:pPr>
              <w:pStyle w:val="ad"/>
              <w:tabs>
                <w:tab w:val="left" w:pos="1134"/>
              </w:tabs>
              <w:ind w:left="0" w:firstLine="0"/>
              <w:rPr>
                <w:sz w:val="26"/>
                <w:szCs w:val="26"/>
              </w:rPr>
            </w:pPr>
            <w:r w:rsidRPr="00266BBD">
              <w:rPr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725159" w:rsidRPr="00A521C1" w:rsidTr="00725159">
        <w:trPr>
          <w:trHeight w:val="407"/>
        </w:trPr>
        <w:tc>
          <w:tcPr>
            <w:tcW w:w="592" w:type="dxa"/>
            <w:shd w:val="clear" w:color="auto" w:fill="auto"/>
            <w:vAlign w:val="center"/>
          </w:tcPr>
          <w:p w:rsidR="00725159" w:rsidRPr="00266BBD" w:rsidRDefault="00725159" w:rsidP="000F6732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09" w:type="dxa"/>
            <w:shd w:val="clear" w:color="auto" w:fill="auto"/>
            <w:vAlign w:val="center"/>
          </w:tcPr>
          <w:p w:rsidR="00725159" w:rsidRPr="0032561F" w:rsidRDefault="00343C3C" w:rsidP="00B20AC0">
            <w:pPr>
              <w:pStyle w:val="ad"/>
              <w:tabs>
                <w:tab w:val="left" w:pos="1134"/>
              </w:tabs>
              <w:ind w:left="-138" w:firstLine="138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бетон</w:t>
            </w:r>
          </w:p>
        </w:tc>
        <w:tc>
          <w:tcPr>
            <w:tcW w:w="6691" w:type="dxa"/>
            <w:shd w:val="clear" w:color="auto" w:fill="auto"/>
          </w:tcPr>
          <w:p w:rsidR="00725159" w:rsidRPr="007020BD" w:rsidRDefault="007020BD" w:rsidP="00725159">
            <w:pPr>
              <w:pStyle w:val="ad"/>
              <w:tabs>
                <w:tab w:val="left" w:pos="567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020BD">
              <w:rPr>
                <w:rFonts w:ascii="Arial" w:hAnsi="Arial" w:cs="Arial"/>
                <w:color w:val="000000"/>
                <w:sz w:val="24"/>
                <w:szCs w:val="24"/>
              </w:rPr>
              <w:t>марка М</w:t>
            </w:r>
            <w:r w:rsidRPr="007020BD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7020BD">
              <w:rPr>
                <w:rStyle w:val="match"/>
                <w:rFonts w:ascii="Arial" w:hAnsi="Arial" w:cs="Arial"/>
                <w:color w:val="000000"/>
                <w:sz w:val="24"/>
                <w:szCs w:val="24"/>
              </w:rPr>
              <w:t>200</w:t>
            </w:r>
            <w:r w:rsidRPr="007020B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7020BD">
              <w:rPr>
                <w:rStyle w:val="apple-converted-space"/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7020BD">
              <w:rPr>
                <w:sz w:val="24"/>
                <w:szCs w:val="24"/>
              </w:rPr>
              <w:t xml:space="preserve"> </w:t>
            </w:r>
            <w:r w:rsidR="00725159" w:rsidRPr="007020BD">
              <w:rPr>
                <w:sz w:val="24"/>
                <w:szCs w:val="24"/>
              </w:rPr>
              <w:t xml:space="preserve"> </w:t>
            </w:r>
          </w:p>
        </w:tc>
      </w:tr>
    </w:tbl>
    <w:p w:rsidR="008940A2" w:rsidRDefault="008940A2" w:rsidP="005C1050">
      <w:pPr>
        <w:pStyle w:val="ad"/>
        <w:tabs>
          <w:tab w:val="left" w:pos="567"/>
        </w:tabs>
        <w:ind w:left="1134" w:firstLine="0"/>
        <w:rPr>
          <w:sz w:val="24"/>
          <w:szCs w:val="24"/>
        </w:rPr>
      </w:pPr>
    </w:p>
    <w:p w:rsidR="009B7BA1" w:rsidRDefault="00343C3C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Бетон</w:t>
      </w:r>
      <w:r w:rsidR="009B7BA1" w:rsidRPr="009B7BA1">
        <w:rPr>
          <w:sz w:val="24"/>
          <w:szCs w:val="24"/>
        </w:rPr>
        <w:t xml:space="preserve"> предназначены для работы в районах с умеренным климатом и промышленной атмосферой, как в закрытом помещении, так и на открытом воздухе. </w:t>
      </w:r>
      <w:proofErr w:type="gramEnd"/>
    </w:p>
    <w:p w:rsidR="00122A2F" w:rsidRDefault="00122A2F" w:rsidP="00426386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0511B1" w:rsidRPr="000511B1" w:rsidRDefault="00612811" w:rsidP="000511B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Pr="00122CF0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 xml:space="preserve">для российских производителей - </w:t>
      </w:r>
      <w:r w:rsidR="00122CF0" w:rsidRPr="00122CF0">
        <w:rPr>
          <w:sz w:val="24"/>
          <w:szCs w:val="24"/>
        </w:rPr>
        <w:t>наличие ТУ, подтверждающих соответствие техническим требованиям</w:t>
      </w:r>
      <w:r w:rsidRPr="00122CF0">
        <w:rPr>
          <w:sz w:val="24"/>
          <w:szCs w:val="24"/>
        </w:rPr>
        <w:t>;</w:t>
      </w:r>
    </w:p>
    <w:p w:rsidR="00612811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343C3C">
        <w:rPr>
          <w:sz w:val="24"/>
          <w:szCs w:val="24"/>
        </w:rPr>
        <w:t>бетон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2AC2" w:rsidRPr="0026458C" w:rsidRDefault="006A2AC2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декларации (сертификатов), подтверждающих соответствие </w:t>
      </w:r>
      <w:r w:rsidR="00CE3451">
        <w:rPr>
          <w:sz w:val="24"/>
          <w:szCs w:val="24"/>
        </w:rPr>
        <w:t xml:space="preserve">функциональных и технических показателей условиям эксплуатации и действующим отраслевым (национальным) требованиям; </w:t>
      </w:r>
    </w:p>
    <w:p w:rsidR="00612811" w:rsidRPr="00122CF0" w:rsidRDefault="00343C3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бетон</w:t>
      </w:r>
      <w:r w:rsidR="00612811" w:rsidRPr="00612811">
        <w:rPr>
          <w:sz w:val="24"/>
          <w:szCs w:val="24"/>
        </w:rPr>
        <w:t>,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122CF0">
        <w:rPr>
          <w:sz w:val="24"/>
          <w:szCs w:val="24"/>
        </w:rPr>
        <w:t xml:space="preserve">одного года и опыт применения в энергосистемах </w:t>
      </w:r>
      <w:r w:rsidR="00122CF0" w:rsidRPr="00122C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122CF0">
        <w:rPr>
          <w:sz w:val="24"/>
          <w:szCs w:val="24"/>
        </w:rPr>
        <w:t>;</w:t>
      </w:r>
    </w:p>
    <w:p w:rsidR="0026458C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="0063034A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30C39" w:rsidRDefault="00730C39" w:rsidP="00730C3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hanging="502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343C3C">
        <w:rPr>
          <w:sz w:val="24"/>
          <w:szCs w:val="24"/>
        </w:rPr>
        <w:t>бетон</w:t>
      </w:r>
      <w:r w:rsidR="00725159">
        <w:rPr>
          <w:sz w:val="24"/>
          <w:szCs w:val="24"/>
        </w:rPr>
        <w:t>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lastRenderedPageBreak/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F8363D" w:rsidRPr="00343C3C" w:rsidRDefault="00F8363D" w:rsidP="00343C3C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842420">
        <w:rPr>
          <w:sz w:val="24"/>
          <w:szCs w:val="24"/>
        </w:rPr>
        <w:t>продукции</w:t>
      </w:r>
      <w:r w:rsidRPr="008B796D">
        <w:rPr>
          <w:sz w:val="24"/>
          <w:szCs w:val="24"/>
        </w:rPr>
        <w:t xml:space="preserve"> для </w:t>
      </w:r>
      <w:r w:rsidRPr="00343C3C">
        <w:rPr>
          <w:sz w:val="24"/>
          <w:szCs w:val="24"/>
        </w:rPr>
        <w:t xml:space="preserve">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D515CF">
        <w:rPr>
          <w:sz w:val="24"/>
          <w:szCs w:val="24"/>
        </w:rPr>
        <w:t>продукции</w:t>
      </w:r>
      <w:r w:rsidRPr="00343C3C">
        <w:rPr>
          <w:sz w:val="24"/>
          <w:szCs w:val="24"/>
        </w:rPr>
        <w:t xml:space="preserve"> в техническом предложении</w:t>
      </w:r>
      <w:r w:rsidR="008B796D" w:rsidRPr="00343C3C">
        <w:rPr>
          <w:sz w:val="24"/>
          <w:szCs w:val="24"/>
        </w:rPr>
        <w:t>.</w:t>
      </w:r>
    </w:p>
    <w:p w:rsidR="00612811" w:rsidRPr="00343C3C" w:rsidRDefault="00343C3C" w:rsidP="00343C3C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ind w:left="0" w:firstLine="709"/>
        <w:rPr>
          <w:sz w:val="24"/>
          <w:szCs w:val="24"/>
        </w:rPr>
      </w:pPr>
      <w:r w:rsidRPr="00343C3C">
        <w:rPr>
          <w:sz w:val="24"/>
          <w:szCs w:val="24"/>
        </w:rPr>
        <w:t>Бетон</w:t>
      </w:r>
      <w:r w:rsidR="00725159" w:rsidRPr="00343C3C">
        <w:rPr>
          <w:sz w:val="24"/>
          <w:szCs w:val="24"/>
        </w:rPr>
        <w:t xml:space="preserve"> должен</w:t>
      </w:r>
      <w:r w:rsidR="004E144D" w:rsidRPr="00343C3C">
        <w:rPr>
          <w:sz w:val="24"/>
          <w:szCs w:val="24"/>
        </w:rPr>
        <w:t xml:space="preserve"> с</w:t>
      </w:r>
      <w:r w:rsidR="00612811" w:rsidRPr="00343C3C">
        <w:rPr>
          <w:sz w:val="24"/>
          <w:szCs w:val="24"/>
        </w:rPr>
        <w:t>оответствовать требованиям</w:t>
      </w:r>
      <w:r w:rsidR="002C1597" w:rsidRPr="00343C3C">
        <w:rPr>
          <w:sz w:val="24"/>
          <w:szCs w:val="24"/>
        </w:rPr>
        <w:t>:</w:t>
      </w:r>
      <w:r w:rsidR="00612811" w:rsidRPr="00343C3C">
        <w:rPr>
          <w:sz w:val="24"/>
          <w:szCs w:val="24"/>
        </w:rPr>
        <w:t xml:space="preserve"> </w:t>
      </w:r>
    </w:p>
    <w:p w:rsidR="00343C3C" w:rsidRPr="00343C3C" w:rsidRDefault="00343C3C" w:rsidP="00343C3C">
      <w:pPr>
        <w:pStyle w:val="formattext"/>
        <w:numPr>
          <w:ilvl w:val="0"/>
          <w:numId w:val="23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343C3C">
        <w:rPr>
          <w:color w:val="000000"/>
        </w:rPr>
        <w:t>ГОСТ 27005-86</w:t>
      </w:r>
      <w:r w:rsidRPr="00343C3C">
        <w:rPr>
          <w:rStyle w:val="apple-converted-space"/>
          <w:color w:val="000000"/>
        </w:rPr>
        <w:t> </w:t>
      </w:r>
      <w:r w:rsidRPr="00343C3C">
        <w:rPr>
          <w:color w:val="000000"/>
        </w:rPr>
        <w:t>Бетоны легкие и ячеистые. Правила контроля средней плотности</w:t>
      </w:r>
    </w:p>
    <w:p w:rsidR="00343C3C" w:rsidRPr="00343C3C" w:rsidRDefault="00343C3C" w:rsidP="00343C3C">
      <w:pPr>
        <w:pStyle w:val="formattext"/>
        <w:numPr>
          <w:ilvl w:val="0"/>
          <w:numId w:val="23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343C3C">
        <w:rPr>
          <w:color w:val="000000"/>
        </w:rPr>
        <w:t>ГОСТ 27006-86</w:t>
      </w:r>
      <w:r w:rsidRPr="00343C3C">
        <w:rPr>
          <w:rStyle w:val="apple-converted-space"/>
          <w:color w:val="000000"/>
        </w:rPr>
        <w:t> </w:t>
      </w:r>
      <w:r w:rsidRPr="00343C3C">
        <w:rPr>
          <w:color w:val="000000"/>
        </w:rPr>
        <w:t>Бетоны. Правила подбора состава</w:t>
      </w:r>
    </w:p>
    <w:p w:rsidR="00343C3C" w:rsidRPr="00343C3C" w:rsidRDefault="00343C3C" w:rsidP="00343C3C">
      <w:pPr>
        <w:pStyle w:val="formattext"/>
        <w:numPr>
          <w:ilvl w:val="0"/>
          <w:numId w:val="23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343C3C">
        <w:rPr>
          <w:color w:val="000000"/>
        </w:rPr>
        <w:t>ГОСТ 30108-94</w:t>
      </w:r>
      <w:r w:rsidRPr="00343C3C">
        <w:rPr>
          <w:rStyle w:val="apple-converted-space"/>
          <w:color w:val="000000"/>
        </w:rPr>
        <w:t> </w:t>
      </w:r>
      <w:r w:rsidRPr="00343C3C">
        <w:rPr>
          <w:color w:val="000000"/>
        </w:rPr>
        <w:t>Материалы и изделия строительные. Определение удельной эффективной активности естественных радионуклидов</w:t>
      </w:r>
    </w:p>
    <w:p w:rsidR="00343C3C" w:rsidRPr="00343C3C" w:rsidRDefault="00343C3C" w:rsidP="00343C3C">
      <w:pPr>
        <w:pStyle w:val="formattext"/>
        <w:numPr>
          <w:ilvl w:val="0"/>
          <w:numId w:val="23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343C3C">
        <w:rPr>
          <w:color w:val="000000"/>
        </w:rPr>
        <w:t>ГОСТ 30459-2008</w:t>
      </w:r>
      <w:r w:rsidRPr="00343C3C">
        <w:rPr>
          <w:rStyle w:val="apple-converted-space"/>
          <w:color w:val="000000"/>
        </w:rPr>
        <w:t> </w:t>
      </w:r>
      <w:r w:rsidRPr="00343C3C">
        <w:rPr>
          <w:color w:val="000000"/>
        </w:rPr>
        <w:t>Добавки для бетонов и строительных растворов. Определение и оценка эффективности</w:t>
      </w:r>
    </w:p>
    <w:p w:rsidR="009B7BA1" w:rsidRPr="00626AB9" w:rsidRDefault="00343C3C" w:rsidP="00626AB9">
      <w:pPr>
        <w:pStyle w:val="formattext"/>
        <w:numPr>
          <w:ilvl w:val="0"/>
          <w:numId w:val="23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626AB9">
        <w:rPr>
          <w:color w:val="000000"/>
        </w:rPr>
        <w:t>ГОСТ 31384-2008</w:t>
      </w:r>
      <w:r w:rsidRPr="00626AB9">
        <w:rPr>
          <w:rStyle w:val="apple-converted-space"/>
          <w:color w:val="000000"/>
        </w:rPr>
        <w:t> </w:t>
      </w:r>
      <w:r w:rsidRPr="00626AB9">
        <w:rPr>
          <w:color w:val="000000"/>
        </w:rPr>
        <w:t>Защита бетонных и железобетонных конструкций от коррозии. Общие технические требования;</w:t>
      </w:r>
    </w:p>
    <w:p w:rsidR="00343C3C" w:rsidRPr="00626AB9" w:rsidRDefault="00343C3C" w:rsidP="00626AB9">
      <w:pPr>
        <w:pStyle w:val="formattext"/>
        <w:numPr>
          <w:ilvl w:val="0"/>
          <w:numId w:val="23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626AB9">
        <w:rPr>
          <w:color w:val="000000"/>
        </w:rPr>
        <w:t>ГОСТ 12730.1-78</w:t>
      </w:r>
      <w:r w:rsidRPr="00626AB9">
        <w:rPr>
          <w:rStyle w:val="apple-converted-space"/>
          <w:color w:val="000000"/>
        </w:rPr>
        <w:t> </w:t>
      </w:r>
      <w:r w:rsidRPr="00626AB9">
        <w:rPr>
          <w:color w:val="000000"/>
        </w:rPr>
        <w:t>Бетоны. Метод определения плотности</w:t>
      </w:r>
    </w:p>
    <w:p w:rsidR="00343C3C" w:rsidRPr="00626AB9" w:rsidRDefault="00343C3C" w:rsidP="00626AB9">
      <w:pPr>
        <w:pStyle w:val="formattext"/>
        <w:numPr>
          <w:ilvl w:val="0"/>
          <w:numId w:val="23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626AB9">
        <w:rPr>
          <w:color w:val="000000"/>
        </w:rPr>
        <w:t>ГОСТ 12730.5-84</w:t>
      </w:r>
      <w:r w:rsidRPr="00626AB9">
        <w:rPr>
          <w:rStyle w:val="apple-converted-space"/>
          <w:color w:val="000000"/>
        </w:rPr>
        <w:t> </w:t>
      </w:r>
      <w:r w:rsidRPr="00626AB9">
        <w:rPr>
          <w:color w:val="000000"/>
        </w:rPr>
        <w:t>Бетоны. Методы определения водонепроницаемости</w:t>
      </w:r>
    </w:p>
    <w:p w:rsidR="00612811" w:rsidRPr="00626AB9" w:rsidRDefault="00612811" w:rsidP="00626AB9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ind w:left="0" w:firstLine="709"/>
        <w:rPr>
          <w:sz w:val="24"/>
          <w:szCs w:val="24"/>
        </w:rPr>
      </w:pPr>
      <w:r w:rsidRPr="00626AB9">
        <w:rPr>
          <w:sz w:val="24"/>
          <w:szCs w:val="24"/>
        </w:rPr>
        <w:t>Упаковка, транспортирование, условия и сроки хранения.</w:t>
      </w:r>
    </w:p>
    <w:p w:rsidR="00626AB9" w:rsidRDefault="00626AB9" w:rsidP="00626AB9">
      <w:pPr>
        <w:pStyle w:val="formattext"/>
        <w:numPr>
          <w:ilvl w:val="0"/>
          <w:numId w:val="24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626AB9">
        <w:rPr>
          <w:color w:val="000000"/>
        </w:rPr>
        <w:t>Бетонные смеси доставляют потребителю транспортом специализированных видов, предназначенных для перевозки бетонных смесей. По согласованию производителя с потребителем допускается транспортировать жесткие бетонные смеси автосамосвалами.</w:t>
      </w:r>
    </w:p>
    <w:p w:rsidR="00626AB9" w:rsidRDefault="00626AB9" w:rsidP="00626AB9">
      <w:pPr>
        <w:pStyle w:val="formattext"/>
        <w:numPr>
          <w:ilvl w:val="0"/>
          <w:numId w:val="24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626AB9">
        <w:rPr>
          <w:color w:val="000000"/>
        </w:rPr>
        <w:t xml:space="preserve">Максимальная продолжительность транспортирования бетонной смеси не должна быть более времени </w:t>
      </w:r>
      <w:proofErr w:type="spellStart"/>
      <w:r w:rsidRPr="00626AB9">
        <w:rPr>
          <w:color w:val="000000"/>
        </w:rPr>
        <w:t>сохраняемости</w:t>
      </w:r>
      <w:proofErr w:type="spellEnd"/>
      <w:r w:rsidRPr="00626AB9">
        <w:rPr>
          <w:color w:val="000000"/>
        </w:rPr>
        <w:t xml:space="preserve"> ее свойств, указанных в договоре на поставку.</w:t>
      </w:r>
      <w:r w:rsidRPr="00626AB9">
        <w:rPr>
          <w:color w:val="000000"/>
        </w:rPr>
        <w:br/>
        <w:t>Применяемые способы транспортирования бетонных смесей должны исключать возможность попадания в них атмосферных осадков, нарушения однородности, потери цементного раствора.</w:t>
      </w:r>
    </w:p>
    <w:p w:rsidR="00626AB9" w:rsidRPr="00626AB9" w:rsidRDefault="00626AB9" w:rsidP="00626AB9">
      <w:pPr>
        <w:pStyle w:val="formattext"/>
        <w:numPr>
          <w:ilvl w:val="0"/>
          <w:numId w:val="24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626AB9">
        <w:rPr>
          <w:color w:val="000000"/>
        </w:rPr>
        <w:t>Потребитель должен согласовать с производителем товарной бетонной смеси дату, время и ритм поставки бетонной смеси, а в случае необходимости информировать производителя о способе транспортирования бетонной смеси в пределах стройплощадки и об ограничениях, предъявляемых к транспортным средствам, например, к их типу, размерам, массе, габаритам и др.</w:t>
      </w:r>
    </w:p>
    <w:p w:rsidR="00626AB9" w:rsidRDefault="00626AB9" w:rsidP="00626AB9">
      <w:pPr>
        <w:pStyle w:val="formattext"/>
        <w:numPr>
          <w:ilvl w:val="0"/>
          <w:numId w:val="24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626AB9">
        <w:rPr>
          <w:color w:val="000000"/>
        </w:rPr>
        <w:t>В процессе транспортирования введение в бетонную смесь дополнительного количества компонентов (цемента, заполнителей, воды и добавок) не допускается.</w:t>
      </w:r>
    </w:p>
    <w:p w:rsidR="00626AB9" w:rsidRPr="00626AB9" w:rsidRDefault="00626AB9" w:rsidP="00626AB9">
      <w:pPr>
        <w:pStyle w:val="formattext"/>
        <w:numPr>
          <w:ilvl w:val="0"/>
          <w:numId w:val="24"/>
        </w:numPr>
        <w:spacing w:before="0" w:beforeAutospacing="0" w:after="0" w:afterAutospacing="0"/>
        <w:ind w:left="0" w:firstLine="709"/>
        <w:contextualSpacing/>
        <w:rPr>
          <w:color w:val="000000"/>
        </w:rPr>
      </w:pPr>
      <w:r w:rsidRPr="00626AB9">
        <w:rPr>
          <w:color w:val="000000"/>
        </w:rPr>
        <w:t xml:space="preserve">При использовании в качестве транспортного средства </w:t>
      </w:r>
      <w:proofErr w:type="spellStart"/>
      <w:r w:rsidRPr="00626AB9">
        <w:rPr>
          <w:color w:val="000000"/>
        </w:rPr>
        <w:t>автобетоносмесителей</w:t>
      </w:r>
      <w:proofErr w:type="spellEnd"/>
      <w:r w:rsidRPr="00626AB9">
        <w:rPr>
          <w:color w:val="000000"/>
        </w:rPr>
        <w:t xml:space="preserve"> на строительной площадке для восстановления </w:t>
      </w:r>
      <w:proofErr w:type="spellStart"/>
      <w:r w:rsidRPr="00626AB9">
        <w:rPr>
          <w:color w:val="000000"/>
        </w:rPr>
        <w:t>удобоукладываемости</w:t>
      </w:r>
      <w:proofErr w:type="spellEnd"/>
      <w:r w:rsidRPr="00626AB9">
        <w:rPr>
          <w:color w:val="000000"/>
        </w:rPr>
        <w:t xml:space="preserve"> (повышения подвижности с целью приведения к нормируемому значению) или в случае, если данная операция предусмотрена в технологическом регламенте, согласованном с потребителем, допускается введение в бетонную смесь раствора пластифицирующей добавки.</w:t>
      </w:r>
    </w:p>
    <w:p w:rsidR="0024201B" w:rsidRPr="00626AB9" w:rsidRDefault="0024201B" w:rsidP="00626AB9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ind w:left="0" w:firstLine="709"/>
        <w:contextualSpacing/>
        <w:rPr>
          <w:szCs w:val="24"/>
        </w:rPr>
      </w:pPr>
      <w:r w:rsidRPr="00626AB9">
        <w:rPr>
          <w:szCs w:val="24"/>
        </w:rPr>
        <w:t xml:space="preserve">Каждая партия </w:t>
      </w:r>
      <w:r w:rsidR="00343C3C" w:rsidRPr="00626AB9">
        <w:rPr>
          <w:szCs w:val="24"/>
        </w:rPr>
        <w:t>бетон</w:t>
      </w:r>
      <w:r w:rsidR="00725159" w:rsidRPr="00626AB9">
        <w:rPr>
          <w:szCs w:val="24"/>
        </w:rPr>
        <w:t>а</w:t>
      </w:r>
      <w:r w:rsidRPr="00626AB9">
        <w:rPr>
          <w:szCs w:val="24"/>
        </w:rPr>
        <w:t xml:space="preserve"> должна подвергаться приемо-сдаточным испытаниям </w:t>
      </w:r>
      <w:r w:rsidR="000511B1" w:rsidRPr="00626AB9">
        <w:rPr>
          <w:szCs w:val="24"/>
        </w:rPr>
        <w:t xml:space="preserve">в соответствие с </w:t>
      </w:r>
      <w:r w:rsidR="00B16083" w:rsidRPr="00626AB9">
        <w:rPr>
          <w:szCs w:val="24"/>
        </w:rPr>
        <w:t>техническими условиями изготовителя</w:t>
      </w:r>
      <w:r w:rsidR="00DE0EA0" w:rsidRPr="00626AB9">
        <w:rPr>
          <w:szCs w:val="24"/>
        </w:rPr>
        <w:t>.</w:t>
      </w:r>
    </w:p>
    <w:p w:rsidR="00CB4D02" w:rsidRDefault="005B620C" w:rsidP="000511B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>2</w:t>
      </w:r>
      <w:r w:rsidR="00CB4D02" w:rsidRPr="00CB4D02">
        <w:rPr>
          <w:szCs w:val="24"/>
        </w:rPr>
        <w:t>.</w:t>
      </w:r>
      <w:r w:rsidR="008B796D">
        <w:rPr>
          <w:szCs w:val="24"/>
        </w:rPr>
        <w:t>7</w:t>
      </w:r>
      <w:r w:rsidR="00CB4D02" w:rsidRPr="00CB4D02">
        <w:rPr>
          <w:szCs w:val="24"/>
        </w:rPr>
        <w:t xml:space="preserve">. Срок изготовления </w:t>
      </w:r>
      <w:r w:rsidR="00343C3C">
        <w:rPr>
          <w:szCs w:val="24"/>
        </w:rPr>
        <w:t>бетон</w:t>
      </w:r>
      <w:r w:rsidR="00725159">
        <w:rPr>
          <w:szCs w:val="24"/>
        </w:rPr>
        <w:t>а</w:t>
      </w:r>
      <w:r w:rsidR="00842420">
        <w:rPr>
          <w:szCs w:val="24"/>
        </w:rPr>
        <w:t xml:space="preserve"> </w:t>
      </w:r>
      <w:r w:rsidR="00CB4D02" w:rsidRPr="00CB4D02">
        <w:rPr>
          <w:szCs w:val="24"/>
        </w:rPr>
        <w:t>должен быть не более полугода от момента поставки.</w:t>
      </w:r>
    </w:p>
    <w:p w:rsidR="00CB4D02" w:rsidRDefault="00CB4D02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4D4E3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0397" w:rsidRPr="00626AB9" w:rsidRDefault="000511B1" w:rsidP="00D515C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511B1">
        <w:rPr>
          <w:sz w:val="24"/>
          <w:szCs w:val="24"/>
        </w:rPr>
        <w:t>Гарантия на поставляем</w:t>
      </w:r>
      <w:r w:rsidR="00D515CF">
        <w:rPr>
          <w:sz w:val="24"/>
          <w:szCs w:val="24"/>
        </w:rPr>
        <w:t>ую</w:t>
      </w:r>
      <w:r w:rsidRPr="000511B1">
        <w:rPr>
          <w:sz w:val="24"/>
          <w:szCs w:val="24"/>
        </w:rPr>
        <w:t xml:space="preserve"> </w:t>
      </w:r>
      <w:r w:rsidR="00D515CF">
        <w:rPr>
          <w:sz w:val="24"/>
          <w:szCs w:val="24"/>
        </w:rPr>
        <w:t>продукцию</w:t>
      </w:r>
      <w:r w:rsidRPr="000511B1">
        <w:rPr>
          <w:sz w:val="24"/>
          <w:szCs w:val="24"/>
        </w:rPr>
        <w:t xml:space="preserve"> должна распространяться не менее</w:t>
      </w:r>
      <w:proofErr w:type="gramStart"/>
      <w:r w:rsidR="00A2513F">
        <w:rPr>
          <w:sz w:val="24"/>
          <w:szCs w:val="24"/>
        </w:rPr>
        <w:t>,</w:t>
      </w:r>
      <w:proofErr w:type="gramEnd"/>
      <w:r w:rsidRPr="000511B1">
        <w:rPr>
          <w:sz w:val="24"/>
          <w:szCs w:val="24"/>
        </w:rPr>
        <w:t xml:space="preserve"> чем на </w:t>
      </w:r>
      <w:r w:rsidR="00842420">
        <w:rPr>
          <w:sz w:val="24"/>
          <w:szCs w:val="24"/>
        </w:rPr>
        <w:t>60</w:t>
      </w:r>
      <w:r w:rsidR="009B7BA1">
        <w:rPr>
          <w:sz w:val="24"/>
          <w:szCs w:val="24"/>
        </w:rPr>
        <w:t xml:space="preserve"> </w:t>
      </w:r>
      <w:r w:rsidRPr="000511B1">
        <w:rPr>
          <w:sz w:val="24"/>
          <w:szCs w:val="24"/>
        </w:rPr>
        <w:t xml:space="preserve">месяцев. Время начала исчисления гарантийного срока – с момента </w:t>
      </w:r>
      <w:r w:rsidR="00D515CF">
        <w:rPr>
          <w:sz w:val="24"/>
          <w:szCs w:val="24"/>
        </w:rPr>
        <w:t>поставки заказчику</w:t>
      </w:r>
      <w:r w:rsidRPr="000511B1">
        <w:rPr>
          <w:sz w:val="24"/>
          <w:szCs w:val="24"/>
        </w:rPr>
        <w:t>. Поставщик должен за свой счет  и  сроки, согласованные с Покупателем, устранять дефекты в поставляем</w:t>
      </w:r>
      <w:r w:rsidR="00D515CF">
        <w:rPr>
          <w:sz w:val="24"/>
          <w:szCs w:val="24"/>
        </w:rPr>
        <w:t>ой</w:t>
      </w:r>
      <w:r w:rsidRPr="000511B1">
        <w:rPr>
          <w:sz w:val="24"/>
          <w:szCs w:val="24"/>
        </w:rPr>
        <w:t xml:space="preserve"> </w:t>
      </w:r>
      <w:r w:rsidR="00D515CF">
        <w:rPr>
          <w:sz w:val="24"/>
          <w:szCs w:val="24"/>
        </w:rPr>
        <w:t>продукции</w:t>
      </w:r>
      <w:r w:rsidRPr="000511B1">
        <w:rPr>
          <w:sz w:val="24"/>
          <w:szCs w:val="24"/>
        </w:rPr>
        <w:t xml:space="preserve">, выявленные в период гарантийного срока. В случае </w:t>
      </w:r>
      <w:r w:rsidR="00D515CF">
        <w:rPr>
          <w:sz w:val="24"/>
          <w:szCs w:val="24"/>
        </w:rPr>
        <w:t>выявления дефектов</w:t>
      </w:r>
      <w:r w:rsidRPr="000511B1">
        <w:rPr>
          <w:sz w:val="24"/>
          <w:szCs w:val="24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</w:t>
      </w:r>
      <w:r w:rsidRPr="000511B1">
        <w:rPr>
          <w:sz w:val="24"/>
          <w:szCs w:val="24"/>
        </w:rPr>
        <w:lastRenderedPageBreak/>
        <w:t xml:space="preserve">позднее 10 дней со </w:t>
      </w:r>
      <w:r w:rsidRPr="00626AB9">
        <w:rPr>
          <w:sz w:val="24"/>
          <w:szCs w:val="24"/>
        </w:rPr>
        <w:t>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F79E2" w:rsidRPr="00EF79E2" w:rsidRDefault="00626AB9" w:rsidP="00D515CF">
      <w:pPr>
        <w:pStyle w:val="formattext"/>
        <w:numPr>
          <w:ilvl w:val="0"/>
          <w:numId w:val="26"/>
        </w:numPr>
        <w:spacing w:before="0" w:beforeAutospacing="0" w:after="0" w:afterAutospacing="0"/>
        <w:ind w:left="0" w:firstLine="709"/>
        <w:contextualSpacing/>
        <w:jc w:val="both"/>
      </w:pPr>
      <w:proofErr w:type="gramStart"/>
      <w:r w:rsidRPr="00626AB9">
        <w:rPr>
          <w:color w:val="000000"/>
        </w:rPr>
        <w:t>на момент поставки потребителю - соответствие всех нормируемых технологических показателей качества бетонных смесей заданным в договоре на поставку,</w:t>
      </w:r>
      <w:proofErr w:type="gramEnd"/>
    </w:p>
    <w:p w:rsidR="00EF79E2" w:rsidRPr="00EF79E2" w:rsidRDefault="00626AB9" w:rsidP="00D515CF">
      <w:pPr>
        <w:pStyle w:val="formattext"/>
        <w:numPr>
          <w:ilvl w:val="0"/>
          <w:numId w:val="26"/>
        </w:numPr>
        <w:spacing w:before="0" w:beforeAutospacing="0" w:after="0" w:afterAutospacing="0"/>
        <w:ind w:left="0" w:firstLine="709"/>
        <w:contextualSpacing/>
      </w:pPr>
      <w:r w:rsidRPr="00626AB9">
        <w:rPr>
          <w:color w:val="000000"/>
        </w:rPr>
        <w:t>в проектном возрасте - достижение всех нормируемых показателей качества бетона, заданных в договоре на поставку, при условии, что потребитель бетонной смеси при изготовлении бетонных и железобетонных конструкций обеспечивает выполнение требований действующих нормативных и технических документов по бетонированию конструкций и соответствие режимов твердения бетона нормальным по</w:t>
      </w:r>
      <w:r w:rsidRPr="00626AB9">
        <w:rPr>
          <w:rStyle w:val="apple-converted-space"/>
          <w:color w:val="000000"/>
        </w:rPr>
        <w:t> </w:t>
      </w:r>
      <w:r w:rsidRPr="00626AB9">
        <w:rPr>
          <w:color w:val="000000"/>
        </w:rPr>
        <w:t>ГОСТ 10180;</w:t>
      </w:r>
      <w:r w:rsidRPr="00626AB9">
        <w:rPr>
          <w:color w:val="000000"/>
        </w:rPr>
        <w:br/>
        <w:t>для смесей заданного состава:</w:t>
      </w:r>
    </w:p>
    <w:p w:rsidR="00EF79E2" w:rsidRPr="00EF79E2" w:rsidRDefault="00626AB9" w:rsidP="00D515CF">
      <w:pPr>
        <w:pStyle w:val="formattext"/>
        <w:numPr>
          <w:ilvl w:val="0"/>
          <w:numId w:val="26"/>
        </w:numPr>
        <w:spacing w:before="0" w:beforeAutospacing="0" w:after="0" w:afterAutospacing="0"/>
        <w:ind w:left="0" w:firstLine="709"/>
        <w:contextualSpacing/>
        <w:jc w:val="both"/>
      </w:pPr>
      <w:r w:rsidRPr="00626AB9">
        <w:rPr>
          <w:color w:val="000000"/>
        </w:rPr>
        <w:t>соответствие качества материалов, использованных при приготовлении бетонной смеси, и состава бетонной смеси условиям договора на поставку.</w:t>
      </w:r>
      <w:r w:rsidRPr="00626AB9">
        <w:rPr>
          <w:color w:val="000000"/>
        </w:rPr>
        <w:br/>
      </w:r>
      <w:r w:rsidR="00EF79E2">
        <w:rPr>
          <w:color w:val="000000"/>
        </w:rPr>
        <w:t xml:space="preserve">3.1 </w:t>
      </w:r>
      <w:r w:rsidRPr="00626AB9">
        <w:rPr>
          <w:color w:val="000000"/>
        </w:rPr>
        <w:t>Гарантии производителя (поставщика) бетонной смеси должны быть подтверждены:</w:t>
      </w:r>
    </w:p>
    <w:p w:rsidR="00EF79E2" w:rsidRPr="00EF79E2" w:rsidRDefault="00626AB9" w:rsidP="00D515CF">
      <w:pPr>
        <w:pStyle w:val="formattext"/>
        <w:numPr>
          <w:ilvl w:val="0"/>
          <w:numId w:val="26"/>
        </w:numPr>
        <w:spacing w:before="0" w:beforeAutospacing="0" w:after="0" w:afterAutospacing="0"/>
        <w:ind w:left="0" w:firstLine="709"/>
        <w:contextualSpacing/>
      </w:pPr>
      <w:r w:rsidRPr="00626AB9">
        <w:rPr>
          <w:color w:val="000000"/>
        </w:rPr>
        <w:t> для смесей заданного качества:</w:t>
      </w:r>
      <w:r w:rsidRPr="00626AB9">
        <w:rPr>
          <w:color w:val="000000"/>
        </w:rPr>
        <w:br/>
        <w:t xml:space="preserve"> протоколами определения технологических показателей качества бетонных смесей </w:t>
      </w:r>
    </w:p>
    <w:p w:rsidR="00EF79E2" w:rsidRPr="00EF79E2" w:rsidRDefault="00626AB9" w:rsidP="00D515CF">
      <w:pPr>
        <w:pStyle w:val="formattext"/>
        <w:numPr>
          <w:ilvl w:val="0"/>
          <w:numId w:val="26"/>
        </w:numPr>
        <w:spacing w:before="0" w:beforeAutospacing="0" w:after="0" w:afterAutospacing="0"/>
        <w:ind w:left="0" w:firstLine="709"/>
        <w:contextualSpacing/>
        <w:jc w:val="both"/>
      </w:pPr>
      <w:r w:rsidRPr="00626AB9">
        <w:rPr>
          <w:color w:val="000000"/>
        </w:rPr>
        <w:t>при подборе их состава и проведении операционного и приемо-сдаточного контроля,</w:t>
      </w:r>
      <w:r w:rsidRPr="00626AB9">
        <w:rPr>
          <w:color w:val="000000"/>
        </w:rPr>
        <w:br/>
        <w:t> протоколами определения нормируемых показателей качества бетона в проектном возрасте;</w:t>
      </w:r>
      <w:r w:rsidRPr="00626AB9">
        <w:rPr>
          <w:color w:val="000000"/>
        </w:rPr>
        <w:br/>
        <w:t>- для смесей заданного состава:</w:t>
      </w:r>
    </w:p>
    <w:p w:rsidR="000511B1" w:rsidRPr="00612811" w:rsidRDefault="00626AB9" w:rsidP="00D515CF">
      <w:pPr>
        <w:pStyle w:val="formattext"/>
        <w:numPr>
          <w:ilvl w:val="0"/>
          <w:numId w:val="3"/>
        </w:numPr>
        <w:tabs>
          <w:tab w:val="left" w:pos="993"/>
        </w:tabs>
        <w:spacing w:before="0" w:beforeAutospacing="0" w:after="0" w:afterAutospacing="0" w:line="276" w:lineRule="auto"/>
        <w:ind w:left="709" w:firstLine="0"/>
        <w:contextualSpacing/>
      </w:pPr>
      <w:r w:rsidRPr="00EF79E2">
        <w:rPr>
          <w:b/>
          <w:color w:val="000000"/>
        </w:rPr>
        <w:t> </w:t>
      </w:r>
      <w:r w:rsidR="00EF79E2">
        <w:rPr>
          <w:b/>
          <w:color w:val="000000"/>
        </w:rPr>
        <w:t>Д</w:t>
      </w:r>
      <w:r w:rsidRPr="00EF79E2">
        <w:rPr>
          <w:b/>
          <w:color w:val="000000"/>
        </w:rPr>
        <w:t>окументами о качестве материалов, использованных при приготовлении бетонной смеси</w:t>
      </w:r>
      <w:r w:rsidRPr="00EF79E2">
        <w:rPr>
          <w:color w:val="000000"/>
        </w:rPr>
        <w:br/>
        <w:t>"распечатками" фактических составов бетонной смеси каждого замеса.</w:t>
      </w:r>
      <w:r w:rsidRPr="00EF79E2">
        <w:rPr>
          <w:color w:val="000000"/>
        </w:rPr>
        <w:br/>
      </w:r>
    </w:p>
    <w:p w:rsidR="00612811" w:rsidRPr="004D4E32" w:rsidRDefault="006004FC" w:rsidP="00D515C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4F4E9E" w:rsidRDefault="004F4E9E" w:rsidP="00D515CF">
      <w:pPr>
        <w:pStyle w:val="ad"/>
        <w:tabs>
          <w:tab w:val="left" w:pos="709"/>
        </w:tabs>
        <w:ind w:left="0" w:firstLine="709"/>
        <w:rPr>
          <w:sz w:val="24"/>
          <w:szCs w:val="24"/>
        </w:rPr>
      </w:pPr>
      <w:r w:rsidRPr="00D9751E">
        <w:rPr>
          <w:sz w:val="24"/>
          <w:szCs w:val="24"/>
        </w:rPr>
        <w:t xml:space="preserve">По всем видам </w:t>
      </w:r>
      <w:r w:rsidR="00343C3C">
        <w:rPr>
          <w:sz w:val="24"/>
          <w:szCs w:val="24"/>
        </w:rPr>
        <w:t>бетон</w:t>
      </w:r>
      <w:r w:rsidR="00725159">
        <w:rPr>
          <w:sz w:val="24"/>
          <w:szCs w:val="24"/>
        </w:rPr>
        <w:t>а</w:t>
      </w:r>
      <w:r w:rsidRPr="00D9751E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="00EF79E2" w:rsidRPr="00343C3C">
        <w:rPr>
          <w:color w:val="000000"/>
          <w:sz w:val="24"/>
          <w:szCs w:val="24"/>
        </w:rPr>
        <w:t>ГОСТ 27005-86</w:t>
      </w:r>
      <w:r w:rsidR="00EF79E2" w:rsidRPr="00343C3C">
        <w:rPr>
          <w:rStyle w:val="apple-converted-space"/>
          <w:color w:val="000000"/>
          <w:sz w:val="24"/>
          <w:szCs w:val="24"/>
        </w:rPr>
        <w:t> </w:t>
      </w:r>
      <w:r w:rsidRPr="00C21AF8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5D17A5" w:rsidRPr="00AD1EEE" w:rsidRDefault="005D17A5" w:rsidP="00D515CF">
      <w:pPr>
        <w:pStyle w:val="ad"/>
        <w:tabs>
          <w:tab w:val="left" w:pos="1560"/>
        </w:tabs>
        <w:ind w:left="0" w:firstLine="709"/>
        <w:jc w:val="left"/>
        <w:rPr>
          <w:sz w:val="16"/>
          <w:szCs w:val="16"/>
        </w:rPr>
      </w:pPr>
    </w:p>
    <w:p w:rsidR="00612811" w:rsidRPr="00BB6EA4" w:rsidRDefault="00612811" w:rsidP="00D515C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515CF">
      <w:pPr>
        <w:pStyle w:val="BodyText21"/>
        <w:tabs>
          <w:tab w:val="left" w:pos="0"/>
          <w:tab w:val="left" w:pos="1134"/>
        </w:tabs>
        <w:spacing w:line="276" w:lineRule="auto"/>
        <w:jc w:val="left"/>
        <w:rPr>
          <w:szCs w:val="24"/>
        </w:rPr>
      </w:pPr>
      <w:r>
        <w:rPr>
          <w:szCs w:val="24"/>
        </w:rPr>
        <w:t xml:space="preserve">Каждая партия </w:t>
      </w:r>
      <w:r w:rsidR="00343C3C">
        <w:rPr>
          <w:szCs w:val="24"/>
        </w:rPr>
        <w:t>бетон</w:t>
      </w:r>
      <w:r w:rsidR="00725159">
        <w:rPr>
          <w:szCs w:val="24"/>
        </w:rPr>
        <w:t>а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72224A" w:rsidRDefault="0072224A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6900" w:rsidRDefault="001D6900" w:rsidP="00451C4D">
      <w:pPr>
        <w:rPr>
          <w:sz w:val="26"/>
          <w:szCs w:val="26"/>
        </w:rPr>
      </w:pPr>
    </w:p>
    <w:p w:rsidR="008F73A3" w:rsidRDefault="008F73A3" w:rsidP="008F73A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73A3" w:rsidRPr="00E1390F" w:rsidRDefault="008F73A3" w:rsidP="008F73A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</w:t>
      </w:r>
      <w:r>
        <w:rPr>
          <w:sz w:val="22"/>
          <w:szCs w:val="22"/>
        </w:rPr>
        <w:t xml:space="preserve">    </w:t>
      </w:r>
      <w:r w:rsidR="001D6900">
        <w:rPr>
          <w:sz w:val="22"/>
          <w:szCs w:val="22"/>
        </w:rPr>
        <w:t xml:space="preserve">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0A6A37" w:rsidRDefault="008A5CA5" w:rsidP="008F73A3">
      <w:pPr>
        <w:ind w:firstLine="0"/>
        <w:rPr>
          <w:color w:val="00B0F0"/>
          <w:sz w:val="26"/>
          <w:szCs w:val="26"/>
        </w:rPr>
      </w:pPr>
    </w:p>
    <w:sectPr w:rsidR="008A5CA5" w:rsidRPr="000A6A37" w:rsidSect="005C1050">
      <w:headerReference w:type="even" r:id="rId8"/>
      <w:pgSz w:w="12240" w:h="15840" w:code="1"/>
      <w:pgMar w:top="851" w:right="758" w:bottom="851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99B" w:rsidRDefault="002E599B">
      <w:r>
        <w:separator/>
      </w:r>
    </w:p>
  </w:endnote>
  <w:endnote w:type="continuationSeparator" w:id="0">
    <w:p w:rsidR="002E599B" w:rsidRDefault="002E5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99B" w:rsidRDefault="002E599B">
      <w:r>
        <w:separator/>
      </w:r>
    </w:p>
  </w:footnote>
  <w:footnote w:type="continuationSeparator" w:id="0">
    <w:p w:rsidR="002E599B" w:rsidRDefault="002E5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597" w:rsidRDefault="008D440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C159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1597">
      <w:rPr>
        <w:rStyle w:val="a7"/>
        <w:noProof/>
      </w:rPr>
      <w:t>1</w:t>
    </w:r>
    <w:r>
      <w:rPr>
        <w:rStyle w:val="a7"/>
      </w:rPr>
      <w:fldChar w:fldCharType="end"/>
    </w:r>
  </w:p>
  <w:p w:rsidR="002C1597" w:rsidRDefault="002C1597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96B75CA"/>
    <w:multiLevelType w:val="multilevel"/>
    <w:tmpl w:val="3456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04E7C"/>
    <w:multiLevelType w:val="hybridMultilevel"/>
    <w:tmpl w:val="7196E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06E96"/>
    <w:multiLevelType w:val="hybridMultilevel"/>
    <w:tmpl w:val="5A909B80"/>
    <w:lvl w:ilvl="0" w:tplc="15BC289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39FE745B"/>
    <w:multiLevelType w:val="hybridMultilevel"/>
    <w:tmpl w:val="3E50F964"/>
    <w:lvl w:ilvl="0" w:tplc="15BC2890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3E562810"/>
    <w:multiLevelType w:val="hybridMultilevel"/>
    <w:tmpl w:val="386CE7C6"/>
    <w:lvl w:ilvl="0" w:tplc="15BC2890">
      <w:start w:val="1"/>
      <w:numFmt w:val="bullet"/>
      <w:lvlText w:val=""/>
      <w:lvlJc w:val="left"/>
      <w:pPr>
        <w:ind w:left="12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1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17B27C1"/>
    <w:multiLevelType w:val="hybridMultilevel"/>
    <w:tmpl w:val="B426C2F6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A82001"/>
    <w:multiLevelType w:val="hybridMultilevel"/>
    <w:tmpl w:val="E23490AC"/>
    <w:lvl w:ilvl="0" w:tplc="A58A46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FEE7A56"/>
    <w:multiLevelType w:val="hybridMultilevel"/>
    <w:tmpl w:val="152A2F68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7B245E"/>
    <w:multiLevelType w:val="hybridMultilevel"/>
    <w:tmpl w:val="DE40F2D4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030B19"/>
    <w:multiLevelType w:val="multilevel"/>
    <w:tmpl w:val="C5E8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E86750"/>
    <w:multiLevelType w:val="hybridMultilevel"/>
    <w:tmpl w:val="868ABC02"/>
    <w:lvl w:ilvl="0" w:tplc="A58A4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1231BE"/>
    <w:multiLevelType w:val="hybridMultilevel"/>
    <w:tmpl w:val="E6D0640E"/>
    <w:lvl w:ilvl="0" w:tplc="15BC289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77821591"/>
    <w:multiLevelType w:val="hybridMultilevel"/>
    <w:tmpl w:val="1DEC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3"/>
  </w:num>
  <w:num w:numId="5">
    <w:abstractNumId w:val="16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13"/>
  </w:num>
  <w:num w:numId="12">
    <w:abstractNumId w:val="11"/>
  </w:num>
  <w:num w:numId="13">
    <w:abstractNumId w:val="5"/>
  </w:num>
  <w:num w:numId="14">
    <w:abstractNumId w:val="16"/>
  </w:num>
  <w:num w:numId="15">
    <w:abstractNumId w:val="25"/>
  </w:num>
  <w:num w:numId="16">
    <w:abstractNumId w:val="18"/>
  </w:num>
  <w:num w:numId="17">
    <w:abstractNumId w:val="20"/>
  </w:num>
  <w:num w:numId="18">
    <w:abstractNumId w:val="21"/>
  </w:num>
  <w:num w:numId="19">
    <w:abstractNumId w:val="23"/>
  </w:num>
  <w:num w:numId="20">
    <w:abstractNumId w:val="19"/>
  </w:num>
  <w:num w:numId="21">
    <w:abstractNumId w:val="22"/>
  </w:num>
  <w:num w:numId="22">
    <w:abstractNumId w:val="8"/>
  </w:num>
  <w:num w:numId="23">
    <w:abstractNumId w:val="24"/>
  </w:num>
  <w:num w:numId="24">
    <w:abstractNumId w:val="9"/>
  </w:num>
  <w:num w:numId="25">
    <w:abstractNumId w:val="12"/>
  </w:num>
  <w:num w:numId="26">
    <w:abstractNumId w:val="1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445"/>
    <w:rsid w:val="00004529"/>
    <w:rsid w:val="00004DA3"/>
    <w:rsid w:val="0000513E"/>
    <w:rsid w:val="00005360"/>
    <w:rsid w:val="000069D6"/>
    <w:rsid w:val="00010695"/>
    <w:rsid w:val="00013832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36DF9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404"/>
    <w:rsid w:val="00047C97"/>
    <w:rsid w:val="00050448"/>
    <w:rsid w:val="000510D5"/>
    <w:rsid w:val="000511B1"/>
    <w:rsid w:val="00051535"/>
    <w:rsid w:val="00051CC7"/>
    <w:rsid w:val="0005243C"/>
    <w:rsid w:val="000544E5"/>
    <w:rsid w:val="00057FBD"/>
    <w:rsid w:val="00062FD5"/>
    <w:rsid w:val="000630F6"/>
    <w:rsid w:val="00063846"/>
    <w:rsid w:val="00064749"/>
    <w:rsid w:val="0006507A"/>
    <w:rsid w:val="00071958"/>
    <w:rsid w:val="0007491B"/>
    <w:rsid w:val="000754B6"/>
    <w:rsid w:val="000808BE"/>
    <w:rsid w:val="00081B6E"/>
    <w:rsid w:val="000844E3"/>
    <w:rsid w:val="00084847"/>
    <w:rsid w:val="000858AE"/>
    <w:rsid w:val="00085DAC"/>
    <w:rsid w:val="00092D5F"/>
    <w:rsid w:val="00093198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06D"/>
    <w:rsid w:val="000B1E9C"/>
    <w:rsid w:val="000B3BAB"/>
    <w:rsid w:val="000B5D7C"/>
    <w:rsid w:val="000B7290"/>
    <w:rsid w:val="000B7329"/>
    <w:rsid w:val="000B7484"/>
    <w:rsid w:val="000C0E47"/>
    <w:rsid w:val="000C2897"/>
    <w:rsid w:val="000C3993"/>
    <w:rsid w:val="000C41EF"/>
    <w:rsid w:val="000C69C2"/>
    <w:rsid w:val="000C6C30"/>
    <w:rsid w:val="000C6D57"/>
    <w:rsid w:val="000C6FE0"/>
    <w:rsid w:val="000C77B0"/>
    <w:rsid w:val="000C7CFF"/>
    <w:rsid w:val="000D0F91"/>
    <w:rsid w:val="000D162D"/>
    <w:rsid w:val="000D18FE"/>
    <w:rsid w:val="000D253D"/>
    <w:rsid w:val="000D2566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732"/>
    <w:rsid w:val="000F6F5B"/>
    <w:rsid w:val="000F720B"/>
    <w:rsid w:val="00101290"/>
    <w:rsid w:val="00101DD6"/>
    <w:rsid w:val="001028AA"/>
    <w:rsid w:val="00103001"/>
    <w:rsid w:val="001041B7"/>
    <w:rsid w:val="00104E1F"/>
    <w:rsid w:val="00106130"/>
    <w:rsid w:val="00106731"/>
    <w:rsid w:val="00107271"/>
    <w:rsid w:val="00114C92"/>
    <w:rsid w:val="00115340"/>
    <w:rsid w:val="00117DC6"/>
    <w:rsid w:val="00120F84"/>
    <w:rsid w:val="00121A1F"/>
    <w:rsid w:val="00122385"/>
    <w:rsid w:val="00122A2F"/>
    <w:rsid w:val="00122CF0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4000"/>
    <w:rsid w:val="00145642"/>
    <w:rsid w:val="0015016E"/>
    <w:rsid w:val="001509E5"/>
    <w:rsid w:val="0015121B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783"/>
    <w:rsid w:val="00177C04"/>
    <w:rsid w:val="00177F01"/>
    <w:rsid w:val="001801AA"/>
    <w:rsid w:val="00180954"/>
    <w:rsid w:val="00181B73"/>
    <w:rsid w:val="00181BBF"/>
    <w:rsid w:val="00181ED4"/>
    <w:rsid w:val="00182091"/>
    <w:rsid w:val="001868B5"/>
    <w:rsid w:val="00186D6A"/>
    <w:rsid w:val="00190521"/>
    <w:rsid w:val="00190735"/>
    <w:rsid w:val="00190A26"/>
    <w:rsid w:val="001919CA"/>
    <w:rsid w:val="00192E02"/>
    <w:rsid w:val="00194B0C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363F"/>
    <w:rsid w:val="001A5D99"/>
    <w:rsid w:val="001A7121"/>
    <w:rsid w:val="001A7AC6"/>
    <w:rsid w:val="001B1BB0"/>
    <w:rsid w:val="001B285C"/>
    <w:rsid w:val="001B2AAF"/>
    <w:rsid w:val="001B3192"/>
    <w:rsid w:val="001B3257"/>
    <w:rsid w:val="001B3E25"/>
    <w:rsid w:val="001B43BA"/>
    <w:rsid w:val="001B7FD4"/>
    <w:rsid w:val="001C0CD9"/>
    <w:rsid w:val="001C1248"/>
    <w:rsid w:val="001C19CB"/>
    <w:rsid w:val="001C347A"/>
    <w:rsid w:val="001C35CE"/>
    <w:rsid w:val="001C37EA"/>
    <w:rsid w:val="001C4CAC"/>
    <w:rsid w:val="001C53B1"/>
    <w:rsid w:val="001C645E"/>
    <w:rsid w:val="001C7DE4"/>
    <w:rsid w:val="001D2559"/>
    <w:rsid w:val="001D35B0"/>
    <w:rsid w:val="001D5D1C"/>
    <w:rsid w:val="001D6900"/>
    <w:rsid w:val="001E184B"/>
    <w:rsid w:val="001E319B"/>
    <w:rsid w:val="001E634A"/>
    <w:rsid w:val="001E6D26"/>
    <w:rsid w:val="001F090B"/>
    <w:rsid w:val="001F19B0"/>
    <w:rsid w:val="001F5609"/>
    <w:rsid w:val="001F5706"/>
    <w:rsid w:val="001F6CEB"/>
    <w:rsid w:val="001F78FD"/>
    <w:rsid w:val="001F7A2A"/>
    <w:rsid w:val="002037CA"/>
    <w:rsid w:val="0020495F"/>
    <w:rsid w:val="00206147"/>
    <w:rsid w:val="00207FF0"/>
    <w:rsid w:val="0021292B"/>
    <w:rsid w:val="00213168"/>
    <w:rsid w:val="0021474F"/>
    <w:rsid w:val="002166E3"/>
    <w:rsid w:val="00217DF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FAF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0B9"/>
    <w:rsid w:val="002475B9"/>
    <w:rsid w:val="00247E6F"/>
    <w:rsid w:val="0025072F"/>
    <w:rsid w:val="002515F7"/>
    <w:rsid w:val="00252708"/>
    <w:rsid w:val="002528FF"/>
    <w:rsid w:val="00254341"/>
    <w:rsid w:val="002561DE"/>
    <w:rsid w:val="00256575"/>
    <w:rsid w:val="002601F7"/>
    <w:rsid w:val="00260830"/>
    <w:rsid w:val="00260A64"/>
    <w:rsid w:val="002630BA"/>
    <w:rsid w:val="002632B7"/>
    <w:rsid w:val="002644E9"/>
    <w:rsid w:val="0026453A"/>
    <w:rsid w:val="0026458C"/>
    <w:rsid w:val="00265CEA"/>
    <w:rsid w:val="00265E47"/>
    <w:rsid w:val="002662E7"/>
    <w:rsid w:val="00266BBD"/>
    <w:rsid w:val="00266EA4"/>
    <w:rsid w:val="00267155"/>
    <w:rsid w:val="00267C77"/>
    <w:rsid w:val="00270EC1"/>
    <w:rsid w:val="00272893"/>
    <w:rsid w:val="00274583"/>
    <w:rsid w:val="002761C6"/>
    <w:rsid w:val="00277523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A7E7A"/>
    <w:rsid w:val="002B0030"/>
    <w:rsid w:val="002B056F"/>
    <w:rsid w:val="002B06A7"/>
    <w:rsid w:val="002B089B"/>
    <w:rsid w:val="002B2AEB"/>
    <w:rsid w:val="002B56E0"/>
    <w:rsid w:val="002B5EB4"/>
    <w:rsid w:val="002B6269"/>
    <w:rsid w:val="002C08A7"/>
    <w:rsid w:val="002C1597"/>
    <w:rsid w:val="002C1AA6"/>
    <w:rsid w:val="002C1D09"/>
    <w:rsid w:val="002C3611"/>
    <w:rsid w:val="002C4B0C"/>
    <w:rsid w:val="002C5858"/>
    <w:rsid w:val="002C6308"/>
    <w:rsid w:val="002C78DB"/>
    <w:rsid w:val="002D1182"/>
    <w:rsid w:val="002D1202"/>
    <w:rsid w:val="002D133C"/>
    <w:rsid w:val="002D5222"/>
    <w:rsid w:val="002D5C5F"/>
    <w:rsid w:val="002D5E88"/>
    <w:rsid w:val="002E0E0F"/>
    <w:rsid w:val="002E18B5"/>
    <w:rsid w:val="002E18E0"/>
    <w:rsid w:val="002E22F4"/>
    <w:rsid w:val="002E3087"/>
    <w:rsid w:val="002E3A47"/>
    <w:rsid w:val="002E4AA0"/>
    <w:rsid w:val="002E599B"/>
    <w:rsid w:val="002E602B"/>
    <w:rsid w:val="002E63DE"/>
    <w:rsid w:val="002E66CB"/>
    <w:rsid w:val="002E6C8A"/>
    <w:rsid w:val="002F0529"/>
    <w:rsid w:val="002F1256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26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1F"/>
    <w:rsid w:val="00325640"/>
    <w:rsid w:val="003270AA"/>
    <w:rsid w:val="003317E2"/>
    <w:rsid w:val="00331BAE"/>
    <w:rsid w:val="00334053"/>
    <w:rsid w:val="0033432F"/>
    <w:rsid w:val="0033682D"/>
    <w:rsid w:val="00340419"/>
    <w:rsid w:val="00342AC0"/>
    <w:rsid w:val="00343C3C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4620"/>
    <w:rsid w:val="00395E7A"/>
    <w:rsid w:val="0039649E"/>
    <w:rsid w:val="003A2528"/>
    <w:rsid w:val="003A2F10"/>
    <w:rsid w:val="003A4892"/>
    <w:rsid w:val="003A7A79"/>
    <w:rsid w:val="003A7D51"/>
    <w:rsid w:val="003A7DDA"/>
    <w:rsid w:val="003B0588"/>
    <w:rsid w:val="003B0B7B"/>
    <w:rsid w:val="003B0D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02A"/>
    <w:rsid w:val="003E2BE8"/>
    <w:rsid w:val="003E7D01"/>
    <w:rsid w:val="003F138E"/>
    <w:rsid w:val="003F1A59"/>
    <w:rsid w:val="003F2112"/>
    <w:rsid w:val="003F2357"/>
    <w:rsid w:val="003F34CD"/>
    <w:rsid w:val="003F3C1F"/>
    <w:rsid w:val="003F48A1"/>
    <w:rsid w:val="003F55A9"/>
    <w:rsid w:val="003F5814"/>
    <w:rsid w:val="003F5BEE"/>
    <w:rsid w:val="003F5FE6"/>
    <w:rsid w:val="003F654C"/>
    <w:rsid w:val="003F655B"/>
    <w:rsid w:val="003F6771"/>
    <w:rsid w:val="003F6BB3"/>
    <w:rsid w:val="004009A6"/>
    <w:rsid w:val="00400B04"/>
    <w:rsid w:val="00400B6F"/>
    <w:rsid w:val="00400C6E"/>
    <w:rsid w:val="00400E5F"/>
    <w:rsid w:val="004018A1"/>
    <w:rsid w:val="004060E1"/>
    <w:rsid w:val="0040741D"/>
    <w:rsid w:val="004077A8"/>
    <w:rsid w:val="00407B65"/>
    <w:rsid w:val="00407BB8"/>
    <w:rsid w:val="00407D7B"/>
    <w:rsid w:val="00407E0A"/>
    <w:rsid w:val="00407EEE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386"/>
    <w:rsid w:val="00426525"/>
    <w:rsid w:val="00426C7D"/>
    <w:rsid w:val="004272B5"/>
    <w:rsid w:val="00430179"/>
    <w:rsid w:val="00431983"/>
    <w:rsid w:val="0043338D"/>
    <w:rsid w:val="00433C34"/>
    <w:rsid w:val="00435F58"/>
    <w:rsid w:val="00437205"/>
    <w:rsid w:val="0043769D"/>
    <w:rsid w:val="00437D8C"/>
    <w:rsid w:val="00440597"/>
    <w:rsid w:val="00440D61"/>
    <w:rsid w:val="00440D8B"/>
    <w:rsid w:val="0044147D"/>
    <w:rsid w:val="004437D3"/>
    <w:rsid w:val="00445474"/>
    <w:rsid w:val="00445919"/>
    <w:rsid w:val="00445DFB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6AC"/>
    <w:rsid w:val="004574C5"/>
    <w:rsid w:val="00460744"/>
    <w:rsid w:val="00460AA5"/>
    <w:rsid w:val="00460E85"/>
    <w:rsid w:val="0046214C"/>
    <w:rsid w:val="00462569"/>
    <w:rsid w:val="00462826"/>
    <w:rsid w:val="00463071"/>
    <w:rsid w:val="004656E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056"/>
    <w:rsid w:val="00487402"/>
    <w:rsid w:val="00490EA7"/>
    <w:rsid w:val="00492EC7"/>
    <w:rsid w:val="004930E8"/>
    <w:rsid w:val="00497866"/>
    <w:rsid w:val="00497F02"/>
    <w:rsid w:val="004A129F"/>
    <w:rsid w:val="004A353B"/>
    <w:rsid w:val="004A359B"/>
    <w:rsid w:val="004A3D52"/>
    <w:rsid w:val="004A668C"/>
    <w:rsid w:val="004A7ACD"/>
    <w:rsid w:val="004B3E76"/>
    <w:rsid w:val="004B45B7"/>
    <w:rsid w:val="004B4761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4B34"/>
    <w:rsid w:val="004C546B"/>
    <w:rsid w:val="004C5517"/>
    <w:rsid w:val="004C5D8F"/>
    <w:rsid w:val="004C6776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542B"/>
    <w:rsid w:val="004E6C6E"/>
    <w:rsid w:val="004E74F0"/>
    <w:rsid w:val="004F1098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E35"/>
    <w:rsid w:val="00510CC9"/>
    <w:rsid w:val="00511940"/>
    <w:rsid w:val="00511EF6"/>
    <w:rsid w:val="00512505"/>
    <w:rsid w:val="00512E31"/>
    <w:rsid w:val="0051319D"/>
    <w:rsid w:val="005134CB"/>
    <w:rsid w:val="00514EEE"/>
    <w:rsid w:val="005161B4"/>
    <w:rsid w:val="0051645F"/>
    <w:rsid w:val="0051779A"/>
    <w:rsid w:val="00521C4A"/>
    <w:rsid w:val="0052201D"/>
    <w:rsid w:val="00522DB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0919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6B48"/>
    <w:rsid w:val="0055039A"/>
    <w:rsid w:val="005507C0"/>
    <w:rsid w:val="005507DA"/>
    <w:rsid w:val="00550948"/>
    <w:rsid w:val="00550966"/>
    <w:rsid w:val="00551A69"/>
    <w:rsid w:val="00553C3F"/>
    <w:rsid w:val="00554030"/>
    <w:rsid w:val="00554C59"/>
    <w:rsid w:val="00557871"/>
    <w:rsid w:val="00557B63"/>
    <w:rsid w:val="0056133F"/>
    <w:rsid w:val="00562D55"/>
    <w:rsid w:val="00562E17"/>
    <w:rsid w:val="005630A8"/>
    <w:rsid w:val="00563F7B"/>
    <w:rsid w:val="005646F1"/>
    <w:rsid w:val="00566742"/>
    <w:rsid w:val="00566C01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2DB6"/>
    <w:rsid w:val="005836CD"/>
    <w:rsid w:val="00584BF8"/>
    <w:rsid w:val="00584EEB"/>
    <w:rsid w:val="00584F3F"/>
    <w:rsid w:val="005859D2"/>
    <w:rsid w:val="00585CB6"/>
    <w:rsid w:val="0058755C"/>
    <w:rsid w:val="00587B52"/>
    <w:rsid w:val="00587D5B"/>
    <w:rsid w:val="00590397"/>
    <w:rsid w:val="00590A92"/>
    <w:rsid w:val="0059104F"/>
    <w:rsid w:val="005916D0"/>
    <w:rsid w:val="005925C1"/>
    <w:rsid w:val="00592891"/>
    <w:rsid w:val="00594C53"/>
    <w:rsid w:val="00595561"/>
    <w:rsid w:val="005961A6"/>
    <w:rsid w:val="0059632D"/>
    <w:rsid w:val="0059669F"/>
    <w:rsid w:val="00597EE1"/>
    <w:rsid w:val="005A1E05"/>
    <w:rsid w:val="005A2527"/>
    <w:rsid w:val="005A29B8"/>
    <w:rsid w:val="005A38CB"/>
    <w:rsid w:val="005B04A3"/>
    <w:rsid w:val="005B13E4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20C"/>
    <w:rsid w:val="005B68CF"/>
    <w:rsid w:val="005B699F"/>
    <w:rsid w:val="005C1050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1E2"/>
    <w:rsid w:val="005E292D"/>
    <w:rsid w:val="005E7A9A"/>
    <w:rsid w:val="005E7B21"/>
    <w:rsid w:val="005E7D1F"/>
    <w:rsid w:val="005F0A59"/>
    <w:rsid w:val="005F2F38"/>
    <w:rsid w:val="005F3643"/>
    <w:rsid w:val="005F4511"/>
    <w:rsid w:val="005F5E05"/>
    <w:rsid w:val="005F7A1F"/>
    <w:rsid w:val="006001C9"/>
    <w:rsid w:val="006004FC"/>
    <w:rsid w:val="00602201"/>
    <w:rsid w:val="00602410"/>
    <w:rsid w:val="006033B0"/>
    <w:rsid w:val="0060420B"/>
    <w:rsid w:val="00605D5D"/>
    <w:rsid w:val="00605E5D"/>
    <w:rsid w:val="00606522"/>
    <w:rsid w:val="006109FF"/>
    <w:rsid w:val="006121A0"/>
    <w:rsid w:val="00612811"/>
    <w:rsid w:val="00612EDD"/>
    <w:rsid w:val="00613868"/>
    <w:rsid w:val="00613BCB"/>
    <w:rsid w:val="006144BE"/>
    <w:rsid w:val="006148E7"/>
    <w:rsid w:val="006149C7"/>
    <w:rsid w:val="00615023"/>
    <w:rsid w:val="00615786"/>
    <w:rsid w:val="00615D22"/>
    <w:rsid w:val="00616213"/>
    <w:rsid w:val="0061724E"/>
    <w:rsid w:val="00617E80"/>
    <w:rsid w:val="00621DDE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6AB9"/>
    <w:rsid w:val="0063034A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47BDC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31D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82"/>
    <w:rsid w:val="0069133E"/>
    <w:rsid w:val="00691E00"/>
    <w:rsid w:val="006941C8"/>
    <w:rsid w:val="00694386"/>
    <w:rsid w:val="00696EAC"/>
    <w:rsid w:val="00697B92"/>
    <w:rsid w:val="00697C73"/>
    <w:rsid w:val="00697D58"/>
    <w:rsid w:val="006A2AC2"/>
    <w:rsid w:val="006A3496"/>
    <w:rsid w:val="006A383F"/>
    <w:rsid w:val="006A3C68"/>
    <w:rsid w:val="006A4E1A"/>
    <w:rsid w:val="006A7360"/>
    <w:rsid w:val="006A73B6"/>
    <w:rsid w:val="006B1281"/>
    <w:rsid w:val="006B1836"/>
    <w:rsid w:val="006B1DEF"/>
    <w:rsid w:val="006B2F64"/>
    <w:rsid w:val="006B30ED"/>
    <w:rsid w:val="006B4A0A"/>
    <w:rsid w:val="006B4B4D"/>
    <w:rsid w:val="006B53E2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4E9"/>
    <w:rsid w:val="006E56BF"/>
    <w:rsid w:val="006E64BE"/>
    <w:rsid w:val="006E6A76"/>
    <w:rsid w:val="006E7183"/>
    <w:rsid w:val="006F1449"/>
    <w:rsid w:val="006F29C7"/>
    <w:rsid w:val="006F2FF5"/>
    <w:rsid w:val="006F5D72"/>
    <w:rsid w:val="006F6D72"/>
    <w:rsid w:val="006F7734"/>
    <w:rsid w:val="007008F3"/>
    <w:rsid w:val="007020BD"/>
    <w:rsid w:val="00702AB3"/>
    <w:rsid w:val="007036ED"/>
    <w:rsid w:val="00703A80"/>
    <w:rsid w:val="00704446"/>
    <w:rsid w:val="00704E3C"/>
    <w:rsid w:val="00704EE1"/>
    <w:rsid w:val="0070676C"/>
    <w:rsid w:val="007067B1"/>
    <w:rsid w:val="00706A0D"/>
    <w:rsid w:val="00706A47"/>
    <w:rsid w:val="00710E52"/>
    <w:rsid w:val="00711594"/>
    <w:rsid w:val="007115BC"/>
    <w:rsid w:val="007126DF"/>
    <w:rsid w:val="0071327A"/>
    <w:rsid w:val="00714A15"/>
    <w:rsid w:val="0071533A"/>
    <w:rsid w:val="007162D4"/>
    <w:rsid w:val="00716496"/>
    <w:rsid w:val="00716719"/>
    <w:rsid w:val="0072028E"/>
    <w:rsid w:val="0072224A"/>
    <w:rsid w:val="00724050"/>
    <w:rsid w:val="00725159"/>
    <w:rsid w:val="00730C39"/>
    <w:rsid w:val="0073178E"/>
    <w:rsid w:val="007326A6"/>
    <w:rsid w:val="007326BC"/>
    <w:rsid w:val="00732BFD"/>
    <w:rsid w:val="00732C5D"/>
    <w:rsid w:val="0073392D"/>
    <w:rsid w:val="00733D68"/>
    <w:rsid w:val="00734A03"/>
    <w:rsid w:val="00734B51"/>
    <w:rsid w:val="00735A8E"/>
    <w:rsid w:val="00735AA9"/>
    <w:rsid w:val="00736804"/>
    <w:rsid w:val="0073697D"/>
    <w:rsid w:val="0074028B"/>
    <w:rsid w:val="007407B3"/>
    <w:rsid w:val="00741B89"/>
    <w:rsid w:val="007435DC"/>
    <w:rsid w:val="00744BB7"/>
    <w:rsid w:val="00745F72"/>
    <w:rsid w:val="0074788E"/>
    <w:rsid w:val="00747ADF"/>
    <w:rsid w:val="00752AF4"/>
    <w:rsid w:val="0075345A"/>
    <w:rsid w:val="00753684"/>
    <w:rsid w:val="00753762"/>
    <w:rsid w:val="00754FB9"/>
    <w:rsid w:val="0075512D"/>
    <w:rsid w:val="007572EE"/>
    <w:rsid w:val="007574D8"/>
    <w:rsid w:val="00757BE0"/>
    <w:rsid w:val="00757EFB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5C"/>
    <w:rsid w:val="00765589"/>
    <w:rsid w:val="00765D65"/>
    <w:rsid w:val="00766384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0F13"/>
    <w:rsid w:val="0078102C"/>
    <w:rsid w:val="00782144"/>
    <w:rsid w:val="007827D5"/>
    <w:rsid w:val="00783289"/>
    <w:rsid w:val="00785109"/>
    <w:rsid w:val="00785C86"/>
    <w:rsid w:val="007869D5"/>
    <w:rsid w:val="007877A1"/>
    <w:rsid w:val="00787BDF"/>
    <w:rsid w:val="007903D5"/>
    <w:rsid w:val="00791873"/>
    <w:rsid w:val="0079281B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45F"/>
    <w:rsid w:val="007C1D21"/>
    <w:rsid w:val="007C201E"/>
    <w:rsid w:val="007C25C3"/>
    <w:rsid w:val="007C29DD"/>
    <w:rsid w:val="007C44DF"/>
    <w:rsid w:val="007C4D8D"/>
    <w:rsid w:val="007C51F0"/>
    <w:rsid w:val="007C5772"/>
    <w:rsid w:val="007C6AE3"/>
    <w:rsid w:val="007D0781"/>
    <w:rsid w:val="007D158D"/>
    <w:rsid w:val="007D1AC6"/>
    <w:rsid w:val="007D1AD9"/>
    <w:rsid w:val="007D2012"/>
    <w:rsid w:val="007D2C54"/>
    <w:rsid w:val="007D419A"/>
    <w:rsid w:val="007D4637"/>
    <w:rsid w:val="007D4BE7"/>
    <w:rsid w:val="007D515D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A9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F9"/>
    <w:rsid w:val="0083624E"/>
    <w:rsid w:val="008363D0"/>
    <w:rsid w:val="008363E5"/>
    <w:rsid w:val="00836F9F"/>
    <w:rsid w:val="0083734E"/>
    <w:rsid w:val="00841A2F"/>
    <w:rsid w:val="00841EA2"/>
    <w:rsid w:val="00842420"/>
    <w:rsid w:val="0084285E"/>
    <w:rsid w:val="00842C0C"/>
    <w:rsid w:val="008433F9"/>
    <w:rsid w:val="00843B4D"/>
    <w:rsid w:val="008474EC"/>
    <w:rsid w:val="008476A2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21B5"/>
    <w:rsid w:val="00862F5E"/>
    <w:rsid w:val="0086357F"/>
    <w:rsid w:val="00865492"/>
    <w:rsid w:val="008656B8"/>
    <w:rsid w:val="008667B2"/>
    <w:rsid w:val="00866AD0"/>
    <w:rsid w:val="00866BD0"/>
    <w:rsid w:val="00870098"/>
    <w:rsid w:val="0087122F"/>
    <w:rsid w:val="008727FA"/>
    <w:rsid w:val="00872C86"/>
    <w:rsid w:val="008730A9"/>
    <w:rsid w:val="0087407B"/>
    <w:rsid w:val="008740B4"/>
    <w:rsid w:val="0087433A"/>
    <w:rsid w:val="0087572B"/>
    <w:rsid w:val="00875BF3"/>
    <w:rsid w:val="00876292"/>
    <w:rsid w:val="0087768B"/>
    <w:rsid w:val="008805F0"/>
    <w:rsid w:val="00881BE6"/>
    <w:rsid w:val="008832E3"/>
    <w:rsid w:val="008833B3"/>
    <w:rsid w:val="00883781"/>
    <w:rsid w:val="00884BC3"/>
    <w:rsid w:val="008857B8"/>
    <w:rsid w:val="00886C0C"/>
    <w:rsid w:val="008874CF"/>
    <w:rsid w:val="00892006"/>
    <w:rsid w:val="008922ED"/>
    <w:rsid w:val="00892A49"/>
    <w:rsid w:val="00892C4C"/>
    <w:rsid w:val="008940A2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84C"/>
    <w:rsid w:val="008B01C9"/>
    <w:rsid w:val="008B0A52"/>
    <w:rsid w:val="008B22FE"/>
    <w:rsid w:val="008B41DF"/>
    <w:rsid w:val="008B4384"/>
    <w:rsid w:val="008B796D"/>
    <w:rsid w:val="008C09F5"/>
    <w:rsid w:val="008C20E5"/>
    <w:rsid w:val="008C2337"/>
    <w:rsid w:val="008C3F61"/>
    <w:rsid w:val="008C4722"/>
    <w:rsid w:val="008C59F1"/>
    <w:rsid w:val="008C5DED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40F"/>
    <w:rsid w:val="008E1CB0"/>
    <w:rsid w:val="008E25AE"/>
    <w:rsid w:val="008E4456"/>
    <w:rsid w:val="008E495A"/>
    <w:rsid w:val="008E4989"/>
    <w:rsid w:val="008E6506"/>
    <w:rsid w:val="008E7072"/>
    <w:rsid w:val="008E7236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AB4"/>
    <w:rsid w:val="00901C3B"/>
    <w:rsid w:val="009022A6"/>
    <w:rsid w:val="00903764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0E5F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1B00"/>
    <w:rsid w:val="009520A3"/>
    <w:rsid w:val="009537B9"/>
    <w:rsid w:val="009538B8"/>
    <w:rsid w:val="00954424"/>
    <w:rsid w:val="00955E24"/>
    <w:rsid w:val="00955E6D"/>
    <w:rsid w:val="0095736F"/>
    <w:rsid w:val="00957DDA"/>
    <w:rsid w:val="009605DB"/>
    <w:rsid w:val="00961849"/>
    <w:rsid w:val="009618EE"/>
    <w:rsid w:val="00961E37"/>
    <w:rsid w:val="009626EF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704"/>
    <w:rsid w:val="00976D86"/>
    <w:rsid w:val="009773EE"/>
    <w:rsid w:val="009841BF"/>
    <w:rsid w:val="00984849"/>
    <w:rsid w:val="00986E34"/>
    <w:rsid w:val="0099069A"/>
    <w:rsid w:val="0099107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85E"/>
    <w:rsid w:val="009B2FD2"/>
    <w:rsid w:val="009B37C2"/>
    <w:rsid w:val="009B521D"/>
    <w:rsid w:val="009B53C5"/>
    <w:rsid w:val="009B549B"/>
    <w:rsid w:val="009B5D3A"/>
    <w:rsid w:val="009B69A3"/>
    <w:rsid w:val="009B7BA1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680"/>
    <w:rsid w:val="009E2943"/>
    <w:rsid w:val="009E474B"/>
    <w:rsid w:val="009E70BD"/>
    <w:rsid w:val="009E7970"/>
    <w:rsid w:val="009F0EA1"/>
    <w:rsid w:val="009F1E96"/>
    <w:rsid w:val="009F233B"/>
    <w:rsid w:val="009F23D8"/>
    <w:rsid w:val="009F3A34"/>
    <w:rsid w:val="009F3FFE"/>
    <w:rsid w:val="009F4485"/>
    <w:rsid w:val="009F46FA"/>
    <w:rsid w:val="009F4B0F"/>
    <w:rsid w:val="009F4B21"/>
    <w:rsid w:val="009F4B82"/>
    <w:rsid w:val="009F5200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3B"/>
    <w:rsid w:val="00A11828"/>
    <w:rsid w:val="00A1241A"/>
    <w:rsid w:val="00A1333A"/>
    <w:rsid w:val="00A13E50"/>
    <w:rsid w:val="00A145D0"/>
    <w:rsid w:val="00A1579C"/>
    <w:rsid w:val="00A177D0"/>
    <w:rsid w:val="00A17AB1"/>
    <w:rsid w:val="00A20734"/>
    <w:rsid w:val="00A208E8"/>
    <w:rsid w:val="00A215AE"/>
    <w:rsid w:val="00A2197B"/>
    <w:rsid w:val="00A21CAC"/>
    <w:rsid w:val="00A221EF"/>
    <w:rsid w:val="00A2477A"/>
    <w:rsid w:val="00A2513F"/>
    <w:rsid w:val="00A25298"/>
    <w:rsid w:val="00A2715F"/>
    <w:rsid w:val="00A27203"/>
    <w:rsid w:val="00A303EB"/>
    <w:rsid w:val="00A305DC"/>
    <w:rsid w:val="00A3087E"/>
    <w:rsid w:val="00A31AEC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21C1"/>
    <w:rsid w:val="00A532D5"/>
    <w:rsid w:val="00A53A7C"/>
    <w:rsid w:val="00A54934"/>
    <w:rsid w:val="00A54F03"/>
    <w:rsid w:val="00A54F06"/>
    <w:rsid w:val="00A5761F"/>
    <w:rsid w:val="00A579B6"/>
    <w:rsid w:val="00A57AE8"/>
    <w:rsid w:val="00A603CB"/>
    <w:rsid w:val="00A60A6E"/>
    <w:rsid w:val="00A6159C"/>
    <w:rsid w:val="00A61E88"/>
    <w:rsid w:val="00A62E64"/>
    <w:rsid w:val="00A65193"/>
    <w:rsid w:val="00A6562E"/>
    <w:rsid w:val="00A66CCC"/>
    <w:rsid w:val="00A67B38"/>
    <w:rsid w:val="00A70A4F"/>
    <w:rsid w:val="00A72317"/>
    <w:rsid w:val="00A73C16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F81"/>
    <w:rsid w:val="00A95861"/>
    <w:rsid w:val="00A97E27"/>
    <w:rsid w:val="00AA0527"/>
    <w:rsid w:val="00AA054B"/>
    <w:rsid w:val="00AA196E"/>
    <w:rsid w:val="00AA1FFE"/>
    <w:rsid w:val="00AA2CDA"/>
    <w:rsid w:val="00AA2E90"/>
    <w:rsid w:val="00AA52F6"/>
    <w:rsid w:val="00AA697E"/>
    <w:rsid w:val="00AA6A26"/>
    <w:rsid w:val="00AA6FEE"/>
    <w:rsid w:val="00AA7EBB"/>
    <w:rsid w:val="00AB0945"/>
    <w:rsid w:val="00AB1719"/>
    <w:rsid w:val="00AB189A"/>
    <w:rsid w:val="00AB1C4B"/>
    <w:rsid w:val="00AB393F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D76D3"/>
    <w:rsid w:val="00AE0129"/>
    <w:rsid w:val="00AE1B50"/>
    <w:rsid w:val="00AE1C99"/>
    <w:rsid w:val="00AE20B1"/>
    <w:rsid w:val="00AE2CE9"/>
    <w:rsid w:val="00AE3899"/>
    <w:rsid w:val="00AE4642"/>
    <w:rsid w:val="00AE503B"/>
    <w:rsid w:val="00AE7BDC"/>
    <w:rsid w:val="00AF2248"/>
    <w:rsid w:val="00AF2E8E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89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083"/>
    <w:rsid w:val="00B20AC0"/>
    <w:rsid w:val="00B23B16"/>
    <w:rsid w:val="00B24C00"/>
    <w:rsid w:val="00B31336"/>
    <w:rsid w:val="00B3141F"/>
    <w:rsid w:val="00B322C8"/>
    <w:rsid w:val="00B32894"/>
    <w:rsid w:val="00B3364A"/>
    <w:rsid w:val="00B35E2E"/>
    <w:rsid w:val="00B37632"/>
    <w:rsid w:val="00B4184D"/>
    <w:rsid w:val="00B42075"/>
    <w:rsid w:val="00B428F9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1442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6C6A"/>
    <w:rsid w:val="00BA6D9D"/>
    <w:rsid w:val="00BB139B"/>
    <w:rsid w:val="00BB18EE"/>
    <w:rsid w:val="00BB2541"/>
    <w:rsid w:val="00BB2CA2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E66"/>
    <w:rsid w:val="00BD1C51"/>
    <w:rsid w:val="00BD268B"/>
    <w:rsid w:val="00BD2CC9"/>
    <w:rsid w:val="00BD634D"/>
    <w:rsid w:val="00BD705D"/>
    <w:rsid w:val="00BD7639"/>
    <w:rsid w:val="00BE0260"/>
    <w:rsid w:val="00BE2C21"/>
    <w:rsid w:val="00BE3234"/>
    <w:rsid w:val="00BE3435"/>
    <w:rsid w:val="00BE46D7"/>
    <w:rsid w:val="00BE6250"/>
    <w:rsid w:val="00BE6F66"/>
    <w:rsid w:val="00BE7AEA"/>
    <w:rsid w:val="00BF028A"/>
    <w:rsid w:val="00BF20ED"/>
    <w:rsid w:val="00BF3190"/>
    <w:rsid w:val="00BF31D0"/>
    <w:rsid w:val="00BF4767"/>
    <w:rsid w:val="00BF4B7A"/>
    <w:rsid w:val="00BF612E"/>
    <w:rsid w:val="00C0134F"/>
    <w:rsid w:val="00C01892"/>
    <w:rsid w:val="00C01B77"/>
    <w:rsid w:val="00C029BD"/>
    <w:rsid w:val="00C02AA0"/>
    <w:rsid w:val="00C036E8"/>
    <w:rsid w:val="00C05A80"/>
    <w:rsid w:val="00C07162"/>
    <w:rsid w:val="00C0746E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0A7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2B5"/>
    <w:rsid w:val="00C36DF9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916"/>
    <w:rsid w:val="00C53FB5"/>
    <w:rsid w:val="00C54E2B"/>
    <w:rsid w:val="00C55A2E"/>
    <w:rsid w:val="00C5629C"/>
    <w:rsid w:val="00C573B1"/>
    <w:rsid w:val="00C601CC"/>
    <w:rsid w:val="00C60DDB"/>
    <w:rsid w:val="00C613E0"/>
    <w:rsid w:val="00C61D4D"/>
    <w:rsid w:val="00C62013"/>
    <w:rsid w:val="00C63F78"/>
    <w:rsid w:val="00C64163"/>
    <w:rsid w:val="00C644A4"/>
    <w:rsid w:val="00C65583"/>
    <w:rsid w:val="00C66B01"/>
    <w:rsid w:val="00C67A78"/>
    <w:rsid w:val="00C70BE8"/>
    <w:rsid w:val="00C72F80"/>
    <w:rsid w:val="00C734C3"/>
    <w:rsid w:val="00C7406B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6BF7"/>
    <w:rsid w:val="00CA74B3"/>
    <w:rsid w:val="00CA7986"/>
    <w:rsid w:val="00CA7A88"/>
    <w:rsid w:val="00CB0D3C"/>
    <w:rsid w:val="00CB0F22"/>
    <w:rsid w:val="00CB1A60"/>
    <w:rsid w:val="00CB23BB"/>
    <w:rsid w:val="00CB2D25"/>
    <w:rsid w:val="00CB3120"/>
    <w:rsid w:val="00CB4D02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B77"/>
    <w:rsid w:val="00CC5C79"/>
    <w:rsid w:val="00CC7296"/>
    <w:rsid w:val="00CD3354"/>
    <w:rsid w:val="00CD48A1"/>
    <w:rsid w:val="00CD693A"/>
    <w:rsid w:val="00CD7961"/>
    <w:rsid w:val="00CD7C0C"/>
    <w:rsid w:val="00CD7D7A"/>
    <w:rsid w:val="00CD7F57"/>
    <w:rsid w:val="00CE1406"/>
    <w:rsid w:val="00CE1461"/>
    <w:rsid w:val="00CE186F"/>
    <w:rsid w:val="00CE3451"/>
    <w:rsid w:val="00CE4722"/>
    <w:rsid w:val="00CE6DA4"/>
    <w:rsid w:val="00CE6EB5"/>
    <w:rsid w:val="00CF0257"/>
    <w:rsid w:val="00CF0E1A"/>
    <w:rsid w:val="00CF22E0"/>
    <w:rsid w:val="00CF4176"/>
    <w:rsid w:val="00CF54E7"/>
    <w:rsid w:val="00CF565A"/>
    <w:rsid w:val="00CF6597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39"/>
    <w:rsid w:val="00D319A1"/>
    <w:rsid w:val="00D32CEF"/>
    <w:rsid w:val="00D33EC1"/>
    <w:rsid w:val="00D35803"/>
    <w:rsid w:val="00D362F5"/>
    <w:rsid w:val="00D36AF4"/>
    <w:rsid w:val="00D36F0B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D7D"/>
    <w:rsid w:val="00D44A37"/>
    <w:rsid w:val="00D44D08"/>
    <w:rsid w:val="00D468F8"/>
    <w:rsid w:val="00D475AF"/>
    <w:rsid w:val="00D515C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18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37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D87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19"/>
    <w:rsid w:val="00DD2421"/>
    <w:rsid w:val="00DD4548"/>
    <w:rsid w:val="00DD5445"/>
    <w:rsid w:val="00DD5A00"/>
    <w:rsid w:val="00DD67B1"/>
    <w:rsid w:val="00DD695B"/>
    <w:rsid w:val="00DD6EC5"/>
    <w:rsid w:val="00DD6FFB"/>
    <w:rsid w:val="00DE0140"/>
    <w:rsid w:val="00DE0C7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7B"/>
    <w:rsid w:val="00DF687F"/>
    <w:rsid w:val="00E00392"/>
    <w:rsid w:val="00E00D71"/>
    <w:rsid w:val="00E00FAB"/>
    <w:rsid w:val="00E018B4"/>
    <w:rsid w:val="00E03A0F"/>
    <w:rsid w:val="00E04A3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052"/>
    <w:rsid w:val="00E20A19"/>
    <w:rsid w:val="00E20A36"/>
    <w:rsid w:val="00E226B0"/>
    <w:rsid w:val="00E23859"/>
    <w:rsid w:val="00E26AC7"/>
    <w:rsid w:val="00E26D27"/>
    <w:rsid w:val="00E304A8"/>
    <w:rsid w:val="00E306DA"/>
    <w:rsid w:val="00E31228"/>
    <w:rsid w:val="00E34EC6"/>
    <w:rsid w:val="00E404E5"/>
    <w:rsid w:val="00E40B32"/>
    <w:rsid w:val="00E41C50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5BB8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5E00"/>
    <w:rsid w:val="00E76801"/>
    <w:rsid w:val="00E80157"/>
    <w:rsid w:val="00E81430"/>
    <w:rsid w:val="00E81E6E"/>
    <w:rsid w:val="00E8200D"/>
    <w:rsid w:val="00E821CA"/>
    <w:rsid w:val="00E83F96"/>
    <w:rsid w:val="00E8450E"/>
    <w:rsid w:val="00E84C0F"/>
    <w:rsid w:val="00E852F4"/>
    <w:rsid w:val="00E86BB7"/>
    <w:rsid w:val="00E872A5"/>
    <w:rsid w:val="00E87F52"/>
    <w:rsid w:val="00E90B58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095"/>
    <w:rsid w:val="00EA7128"/>
    <w:rsid w:val="00EB00A3"/>
    <w:rsid w:val="00EB03D9"/>
    <w:rsid w:val="00EB2F83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C7E3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C2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9E2"/>
    <w:rsid w:val="00F0098E"/>
    <w:rsid w:val="00F00AB0"/>
    <w:rsid w:val="00F02087"/>
    <w:rsid w:val="00F0250D"/>
    <w:rsid w:val="00F03B68"/>
    <w:rsid w:val="00F051E7"/>
    <w:rsid w:val="00F05AFF"/>
    <w:rsid w:val="00F07DCC"/>
    <w:rsid w:val="00F10010"/>
    <w:rsid w:val="00F110C5"/>
    <w:rsid w:val="00F11AA3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92"/>
    <w:rsid w:val="00F31AF8"/>
    <w:rsid w:val="00F31E92"/>
    <w:rsid w:val="00F3335E"/>
    <w:rsid w:val="00F364EA"/>
    <w:rsid w:val="00F37973"/>
    <w:rsid w:val="00F40D6F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4C5"/>
    <w:rsid w:val="00F651E4"/>
    <w:rsid w:val="00F6623F"/>
    <w:rsid w:val="00F66FC0"/>
    <w:rsid w:val="00F673A1"/>
    <w:rsid w:val="00F7014E"/>
    <w:rsid w:val="00F7015C"/>
    <w:rsid w:val="00F704D2"/>
    <w:rsid w:val="00F70F9B"/>
    <w:rsid w:val="00F7233D"/>
    <w:rsid w:val="00F725AC"/>
    <w:rsid w:val="00F73328"/>
    <w:rsid w:val="00F74030"/>
    <w:rsid w:val="00F75196"/>
    <w:rsid w:val="00F754CC"/>
    <w:rsid w:val="00F7773E"/>
    <w:rsid w:val="00F80413"/>
    <w:rsid w:val="00F80CD1"/>
    <w:rsid w:val="00F82EEF"/>
    <w:rsid w:val="00F8363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82C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AEB"/>
    <w:rsid w:val="00FC63AA"/>
    <w:rsid w:val="00FC77BE"/>
    <w:rsid w:val="00FC7F37"/>
    <w:rsid w:val="00FD1036"/>
    <w:rsid w:val="00FD44AD"/>
    <w:rsid w:val="00FE0188"/>
    <w:rsid w:val="00FE093A"/>
    <w:rsid w:val="00FE2964"/>
    <w:rsid w:val="00FE2CE8"/>
    <w:rsid w:val="00FE35CE"/>
    <w:rsid w:val="00FE3F0A"/>
    <w:rsid w:val="00FE45C1"/>
    <w:rsid w:val="00FE6911"/>
    <w:rsid w:val="00FF19D4"/>
    <w:rsid w:val="00FF26FE"/>
    <w:rsid w:val="00FF4243"/>
    <w:rsid w:val="00FF59F1"/>
    <w:rsid w:val="00FF5DB3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0"/>
    <w:rsid w:val="00343C3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match">
    <w:name w:val="match"/>
    <w:basedOn w:val="a1"/>
    <w:rsid w:val="00702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7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1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0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CFFB-C21B-4B90-A366-DD6FFC5D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870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pomaznev.vr</cp:lastModifiedBy>
  <cp:revision>10</cp:revision>
  <cp:lastPrinted>2010-09-30T14:29:00Z</cp:lastPrinted>
  <dcterms:created xsi:type="dcterms:W3CDTF">2015-02-17T06:58:00Z</dcterms:created>
  <dcterms:modified xsi:type="dcterms:W3CDTF">2015-02-18T07:57:00Z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